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AFFDC" w14:textId="77777777" w:rsidR="00D6675C" w:rsidRDefault="00D6675C" w:rsidP="00D6675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82C7330" w14:textId="77777777" w:rsidR="00AB5190" w:rsidRPr="00A56021" w:rsidRDefault="00AB5190" w:rsidP="00D6675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WZÓR UMOWY</w:t>
      </w:r>
    </w:p>
    <w:p w14:paraId="2C4BBB93" w14:textId="77777777" w:rsidR="00AB5190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14:paraId="0BC67D3B" w14:textId="77777777" w:rsidR="00D6675C" w:rsidRPr="00136354" w:rsidRDefault="00D6675C" w:rsidP="00AB5190">
      <w:pPr>
        <w:autoSpaceDE w:val="0"/>
        <w:autoSpaceDN w:val="0"/>
        <w:adjustRightInd w:val="0"/>
        <w:jc w:val="center"/>
        <w:rPr>
          <w:b/>
          <w:bCs/>
          <w:sz w:val="14"/>
          <w:szCs w:val="24"/>
        </w:rPr>
      </w:pPr>
    </w:p>
    <w:p w14:paraId="2E99B981" w14:textId="77777777" w:rsidR="001D300B" w:rsidRDefault="00AB5190" w:rsidP="00AB5190">
      <w:pPr>
        <w:rPr>
          <w:sz w:val="24"/>
          <w:szCs w:val="24"/>
        </w:rPr>
      </w:pPr>
      <w:r w:rsidRPr="00A56021">
        <w:rPr>
          <w:sz w:val="24"/>
          <w:szCs w:val="24"/>
        </w:rPr>
        <w:t xml:space="preserve">zawarta w dniu ..............….. roku w Świerznie, </w:t>
      </w:r>
    </w:p>
    <w:p w14:paraId="7067C6A6" w14:textId="5A6E48BA" w:rsidR="00AB5190" w:rsidRPr="00A56021" w:rsidRDefault="00AB5190" w:rsidP="00AB5190">
      <w:pPr>
        <w:rPr>
          <w:sz w:val="24"/>
          <w:szCs w:val="24"/>
        </w:rPr>
      </w:pPr>
      <w:r w:rsidRPr="00A56021">
        <w:rPr>
          <w:sz w:val="24"/>
          <w:szCs w:val="24"/>
        </w:rPr>
        <w:t>pomiędzy:</w:t>
      </w:r>
    </w:p>
    <w:p w14:paraId="583CBCBF" w14:textId="77777777" w:rsidR="00AB5190" w:rsidRPr="00A56021" w:rsidRDefault="00AB5190" w:rsidP="00AB5190">
      <w:pPr>
        <w:tabs>
          <w:tab w:val="left" w:pos="6120"/>
        </w:tabs>
        <w:jc w:val="both"/>
        <w:rPr>
          <w:b/>
          <w:sz w:val="24"/>
          <w:szCs w:val="24"/>
        </w:rPr>
      </w:pPr>
      <w:r w:rsidRPr="00A56021">
        <w:rPr>
          <w:b/>
          <w:sz w:val="24"/>
          <w:szCs w:val="24"/>
        </w:rPr>
        <w:t>Gminą Świerzno</w:t>
      </w:r>
      <w:r w:rsidRPr="00A56021">
        <w:rPr>
          <w:sz w:val="24"/>
          <w:szCs w:val="24"/>
        </w:rPr>
        <w:t>, Świerzno 13, 72-405 Świerzno, reprezentowaną przez</w:t>
      </w:r>
      <w:r w:rsidRPr="00A56021">
        <w:rPr>
          <w:b/>
          <w:sz w:val="24"/>
          <w:szCs w:val="24"/>
        </w:rPr>
        <w:t xml:space="preserve"> </w:t>
      </w:r>
    </w:p>
    <w:p w14:paraId="2D21E1B3" w14:textId="77777777" w:rsidR="00AB5190" w:rsidRPr="00A56021" w:rsidRDefault="00AB5190" w:rsidP="00AB5190">
      <w:pPr>
        <w:tabs>
          <w:tab w:val="left" w:pos="6120"/>
        </w:tabs>
        <w:jc w:val="both"/>
        <w:rPr>
          <w:sz w:val="24"/>
          <w:szCs w:val="24"/>
        </w:rPr>
      </w:pPr>
      <w:r w:rsidRPr="00A56021">
        <w:rPr>
          <w:b/>
          <w:sz w:val="24"/>
          <w:szCs w:val="24"/>
        </w:rPr>
        <w:t>Wójta Gminy Świerzno – Radosława Drozdowicza</w:t>
      </w:r>
      <w:r w:rsidRPr="00A56021">
        <w:rPr>
          <w:sz w:val="24"/>
          <w:szCs w:val="24"/>
        </w:rPr>
        <w:t xml:space="preserve">, </w:t>
      </w:r>
    </w:p>
    <w:p w14:paraId="07DC629A" w14:textId="19667254" w:rsidR="00AB5190" w:rsidRPr="00A56021" w:rsidRDefault="00AB5190" w:rsidP="00AB5190">
      <w:pPr>
        <w:tabs>
          <w:tab w:val="left" w:pos="6120"/>
        </w:tabs>
        <w:jc w:val="both"/>
        <w:rPr>
          <w:b/>
          <w:sz w:val="24"/>
          <w:szCs w:val="24"/>
        </w:rPr>
      </w:pPr>
      <w:r w:rsidRPr="00A56021">
        <w:rPr>
          <w:sz w:val="24"/>
          <w:szCs w:val="24"/>
        </w:rPr>
        <w:t xml:space="preserve">przy kontrasygnacie </w:t>
      </w:r>
      <w:r w:rsidRPr="00A56021">
        <w:rPr>
          <w:b/>
          <w:sz w:val="24"/>
          <w:szCs w:val="24"/>
        </w:rPr>
        <w:t xml:space="preserve">Skarbnika Gminy – </w:t>
      </w:r>
      <w:r w:rsidR="00D63853" w:rsidRPr="00A56021">
        <w:rPr>
          <w:b/>
          <w:sz w:val="24"/>
          <w:szCs w:val="24"/>
        </w:rPr>
        <w:t>Romana Kleszczyńskiego</w:t>
      </w:r>
    </w:p>
    <w:p w14:paraId="2CBF67DE" w14:textId="77777777" w:rsidR="00AB5190" w:rsidRPr="00A56021" w:rsidRDefault="00AB5190" w:rsidP="00AB5190">
      <w:pPr>
        <w:tabs>
          <w:tab w:val="left" w:pos="6120"/>
        </w:tabs>
        <w:jc w:val="both"/>
        <w:rPr>
          <w:b/>
          <w:sz w:val="24"/>
          <w:szCs w:val="24"/>
        </w:rPr>
      </w:pPr>
      <w:r w:rsidRPr="00A56021">
        <w:rPr>
          <w:b/>
          <w:sz w:val="24"/>
          <w:szCs w:val="24"/>
        </w:rPr>
        <w:t>NIP: 9860157007, REGON: 811685533</w:t>
      </w:r>
    </w:p>
    <w:p w14:paraId="460072C9" w14:textId="77777777" w:rsidR="00AB5190" w:rsidRPr="00A56021" w:rsidRDefault="00AB5190" w:rsidP="00AB5190">
      <w:pPr>
        <w:tabs>
          <w:tab w:val="left" w:pos="6120"/>
        </w:tabs>
        <w:jc w:val="both"/>
        <w:rPr>
          <w:b/>
          <w:sz w:val="24"/>
          <w:szCs w:val="24"/>
        </w:rPr>
      </w:pPr>
      <w:r w:rsidRPr="00A56021">
        <w:rPr>
          <w:sz w:val="24"/>
          <w:szCs w:val="24"/>
        </w:rPr>
        <w:t xml:space="preserve">zwanymi w dalszej części umowy </w:t>
      </w:r>
      <w:r w:rsidRPr="00A56021">
        <w:rPr>
          <w:b/>
          <w:sz w:val="24"/>
          <w:szCs w:val="24"/>
        </w:rPr>
        <w:t>Zamawiającym</w:t>
      </w:r>
    </w:p>
    <w:p w14:paraId="1A405945" w14:textId="77777777" w:rsidR="00AB5190" w:rsidRPr="00A56021" w:rsidRDefault="00AB5190" w:rsidP="00AB5190">
      <w:pPr>
        <w:tabs>
          <w:tab w:val="left" w:pos="6120"/>
        </w:tabs>
        <w:jc w:val="both"/>
        <w:rPr>
          <w:sz w:val="24"/>
          <w:szCs w:val="24"/>
        </w:rPr>
      </w:pPr>
      <w:r w:rsidRPr="00A56021">
        <w:rPr>
          <w:sz w:val="24"/>
          <w:szCs w:val="24"/>
        </w:rPr>
        <w:t>a</w:t>
      </w:r>
    </w:p>
    <w:p w14:paraId="31AD7426" w14:textId="771BB13B" w:rsidR="00AB5190" w:rsidRPr="00FD0E29" w:rsidRDefault="00AB5190" w:rsidP="00AB5190">
      <w:pPr>
        <w:jc w:val="both"/>
        <w:rPr>
          <w:sz w:val="24"/>
          <w:szCs w:val="24"/>
        </w:rPr>
      </w:pPr>
      <w:r w:rsidRPr="00FD0E29">
        <w:rPr>
          <w:sz w:val="24"/>
          <w:szCs w:val="24"/>
        </w:rPr>
        <w:t>....................................................................................................................................</w:t>
      </w:r>
      <w:r w:rsidR="00FD0E29">
        <w:rPr>
          <w:sz w:val="24"/>
          <w:szCs w:val="24"/>
        </w:rPr>
        <w:t>...................</w:t>
      </w:r>
    </w:p>
    <w:p w14:paraId="664DA59A" w14:textId="77777777" w:rsidR="00AB5190" w:rsidRPr="00A56021" w:rsidRDefault="00AB5190" w:rsidP="00AB5190">
      <w:pPr>
        <w:pStyle w:val="Default"/>
      </w:pPr>
      <w:r w:rsidRPr="00A56021">
        <w:t xml:space="preserve">zwanym w dalszej części umowy </w:t>
      </w:r>
      <w:r w:rsidRPr="00A56021">
        <w:rPr>
          <w:b/>
        </w:rPr>
        <w:t>Wykonawcą.</w:t>
      </w:r>
    </w:p>
    <w:p w14:paraId="4BD6EFF1" w14:textId="77777777" w:rsidR="00AB5190" w:rsidRPr="00A56021" w:rsidRDefault="00AB5190" w:rsidP="00AB5190">
      <w:pPr>
        <w:widowControl w:val="0"/>
        <w:rPr>
          <w:snapToGrid w:val="0"/>
          <w:sz w:val="24"/>
          <w:szCs w:val="24"/>
          <w:lang w:eastAsia="pl-PL"/>
        </w:rPr>
      </w:pPr>
    </w:p>
    <w:p w14:paraId="0FBFD914" w14:textId="77777777" w:rsidR="00AB5190" w:rsidRPr="00A56021" w:rsidRDefault="00AB5190" w:rsidP="00AB5190">
      <w:pPr>
        <w:jc w:val="both"/>
        <w:rPr>
          <w:rFonts w:eastAsia="MS Mincho"/>
          <w:b/>
          <w:sz w:val="24"/>
          <w:szCs w:val="24"/>
          <w:lang w:eastAsia="ja-JP"/>
        </w:rPr>
      </w:pPr>
      <w:r w:rsidRPr="00A56021">
        <w:rPr>
          <w:sz w:val="24"/>
          <w:szCs w:val="24"/>
        </w:rPr>
        <w:t xml:space="preserve">W wyniku zakończenia  postępowania o udzielenie zamówienia publicznego na zadanie pod nazwą: </w:t>
      </w:r>
      <w:r w:rsidRPr="00A56021">
        <w:rPr>
          <w:i/>
          <w:sz w:val="24"/>
          <w:szCs w:val="24"/>
        </w:rPr>
        <w:t>Odbiór odpadów komunalnych od właścicieli nieruchomości z terenu Gminy Świerzno</w:t>
      </w:r>
      <w:r w:rsidRPr="00A56021">
        <w:rPr>
          <w:sz w:val="24"/>
          <w:szCs w:val="24"/>
        </w:rPr>
        <w:t xml:space="preserve"> oraz</w:t>
      </w:r>
      <w:r w:rsidRPr="00A56021">
        <w:rPr>
          <w:i/>
          <w:sz w:val="24"/>
          <w:szCs w:val="24"/>
        </w:rPr>
        <w:t xml:space="preserve"> </w:t>
      </w:r>
      <w:r w:rsidRPr="00A56021">
        <w:rPr>
          <w:sz w:val="24"/>
          <w:szCs w:val="24"/>
        </w:rPr>
        <w:t>dokonaniem przez Zamawiającego wyboru oferty przetargowej.</w:t>
      </w:r>
    </w:p>
    <w:p w14:paraId="4DF796A7" w14:textId="77777777" w:rsidR="00AB5190" w:rsidRPr="00A56021" w:rsidRDefault="00AB5190" w:rsidP="00AB51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E5B5BF6" w14:textId="77777777" w:rsidR="00AB5190" w:rsidRPr="00A56021" w:rsidRDefault="00AB5190" w:rsidP="00AB51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1E3B74D" w14:textId="2E465B51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1</w:t>
      </w:r>
    </w:p>
    <w:p w14:paraId="17FBAAAA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Przedmiot umowy</w:t>
      </w:r>
    </w:p>
    <w:p w14:paraId="2CCEFD40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BD6414A" w14:textId="0B329563" w:rsidR="00AB5190" w:rsidRPr="001D300B" w:rsidRDefault="00AB5190" w:rsidP="00BF0F33">
      <w:p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1D300B">
        <w:rPr>
          <w:bCs/>
          <w:sz w:val="24"/>
          <w:szCs w:val="24"/>
        </w:rPr>
        <w:t>1.</w:t>
      </w:r>
      <w:r w:rsidRPr="001D300B">
        <w:rPr>
          <w:sz w:val="24"/>
          <w:szCs w:val="24"/>
        </w:rPr>
        <w:t xml:space="preserve"> Zamawiający zleca a Wykonawca zobowiązuje się do św</w:t>
      </w:r>
      <w:r w:rsidR="001D300B" w:rsidRPr="001D300B">
        <w:rPr>
          <w:sz w:val="24"/>
          <w:szCs w:val="24"/>
        </w:rPr>
        <w:t>iadczenia usług polegających na </w:t>
      </w:r>
      <w:r w:rsidRPr="001D300B">
        <w:rPr>
          <w:bCs/>
          <w:sz w:val="24"/>
          <w:szCs w:val="24"/>
        </w:rPr>
        <w:t>odbieraniu odpadów komunalnych od właściciel</w:t>
      </w:r>
      <w:r w:rsidR="001D300B" w:rsidRPr="001D300B">
        <w:rPr>
          <w:bCs/>
          <w:sz w:val="24"/>
          <w:szCs w:val="24"/>
        </w:rPr>
        <w:t>i nieruchomości zamieszkałych i </w:t>
      </w:r>
      <w:r w:rsidRPr="001D300B">
        <w:rPr>
          <w:bCs/>
          <w:sz w:val="24"/>
          <w:szCs w:val="24"/>
        </w:rPr>
        <w:t>niezamieszkałych z terenu Gminy Świerzno.</w:t>
      </w:r>
    </w:p>
    <w:p w14:paraId="059380D7" w14:textId="3803A53B" w:rsidR="00AB5190" w:rsidRPr="00A56021" w:rsidRDefault="00AB5190" w:rsidP="00BF0F33">
      <w:pPr>
        <w:pStyle w:val="Default"/>
        <w:ind w:left="284" w:hanging="284"/>
        <w:jc w:val="both"/>
        <w:rPr>
          <w:color w:val="auto"/>
        </w:rPr>
      </w:pPr>
      <w:r w:rsidRPr="001D300B">
        <w:rPr>
          <w:color w:val="auto"/>
        </w:rPr>
        <w:t xml:space="preserve">2. </w:t>
      </w:r>
      <w:r w:rsidRPr="001D300B">
        <w:t>Szczegółowy</w:t>
      </w:r>
      <w:r w:rsidRPr="00A56021">
        <w:t xml:space="preserve"> zakres rzeczowy zamówienia zawarty jest w specyfikacji istotnych warunków zamówienia (SIWZ), która</w:t>
      </w:r>
      <w:r w:rsidR="00F44034">
        <w:t xml:space="preserve"> wraz z załącznikami</w:t>
      </w:r>
      <w:r w:rsidRPr="00A56021">
        <w:t xml:space="preserve"> stanowi integralną część niniejszej umowy</w:t>
      </w:r>
      <w:r w:rsidRPr="00A56021">
        <w:rPr>
          <w:b/>
          <w:color w:val="auto"/>
        </w:rPr>
        <w:t>.</w:t>
      </w:r>
    </w:p>
    <w:p w14:paraId="06C25A20" w14:textId="77777777" w:rsidR="00AB5190" w:rsidRPr="00A56021" w:rsidRDefault="00AB5190" w:rsidP="00AB519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0842EE" w14:textId="77777777" w:rsidR="00AB5190" w:rsidRPr="00A56021" w:rsidRDefault="00AB5190" w:rsidP="00AB519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CFCA556" w14:textId="5C2A07C5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2</w:t>
      </w:r>
    </w:p>
    <w:p w14:paraId="035FBE45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Czas trwania zamówienia</w:t>
      </w:r>
    </w:p>
    <w:p w14:paraId="0B131172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590F49D" w14:textId="375A234E" w:rsidR="00AB5190" w:rsidRDefault="00F44034" w:rsidP="00AB519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 </w:t>
      </w:r>
      <w:r w:rsidR="00AB5190" w:rsidRPr="00A56021">
        <w:rPr>
          <w:sz w:val="24"/>
          <w:szCs w:val="24"/>
        </w:rPr>
        <w:t xml:space="preserve">Termin realizacji usług: od dnia </w:t>
      </w:r>
      <w:r w:rsidR="00AB5190" w:rsidRPr="00A56021">
        <w:rPr>
          <w:b/>
          <w:bCs/>
          <w:sz w:val="24"/>
          <w:szCs w:val="24"/>
        </w:rPr>
        <w:t>1 stycznia 20</w:t>
      </w:r>
      <w:r w:rsidR="003324B8" w:rsidRPr="00A56021">
        <w:rPr>
          <w:b/>
          <w:bCs/>
          <w:sz w:val="24"/>
          <w:szCs w:val="24"/>
        </w:rPr>
        <w:t>20</w:t>
      </w:r>
      <w:r w:rsidR="00AB5190" w:rsidRPr="00A56021">
        <w:rPr>
          <w:b/>
          <w:bCs/>
          <w:sz w:val="24"/>
          <w:szCs w:val="24"/>
        </w:rPr>
        <w:t xml:space="preserve"> r. </w:t>
      </w:r>
      <w:r w:rsidR="00AB5190" w:rsidRPr="00A56021">
        <w:rPr>
          <w:sz w:val="24"/>
          <w:szCs w:val="24"/>
        </w:rPr>
        <w:t xml:space="preserve">do dnia </w:t>
      </w:r>
      <w:r w:rsidR="00AB5190" w:rsidRPr="00A56021">
        <w:rPr>
          <w:b/>
          <w:bCs/>
          <w:sz w:val="24"/>
          <w:szCs w:val="24"/>
        </w:rPr>
        <w:t>31 grudnia 20</w:t>
      </w:r>
      <w:r w:rsidR="003324B8" w:rsidRPr="00A56021">
        <w:rPr>
          <w:b/>
          <w:bCs/>
          <w:sz w:val="24"/>
          <w:szCs w:val="24"/>
        </w:rPr>
        <w:t>20</w:t>
      </w:r>
      <w:r w:rsidR="00AB5190" w:rsidRPr="00A56021">
        <w:rPr>
          <w:b/>
          <w:bCs/>
          <w:sz w:val="24"/>
          <w:szCs w:val="24"/>
        </w:rPr>
        <w:t xml:space="preserve"> r.</w:t>
      </w:r>
    </w:p>
    <w:p w14:paraId="180935DD" w14:textId="7D653229" w:rsidR="00F44034" w:rsidRPr="001D300B" w:rsidRDefault="00F44034" w:rsidP="00BF0F33">
      <w:pPr>
        <w:autoSpaceDE w:val="0"/>
        <w:autoSpaceDN w:val="0"/>
        <w:adjustRightInd w:val="0"/>
        <w:ind w:left="284" w:hanging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D300B">
        <w:rPr>
          <w:sz w:val="24"/>
        </w:rPr>
        <w:t>W przypadku jednak, gdy termin podpisania umowy z wykonawcą uniemożliwi lub utrudni rozpoczęcie świadczenia usług przez wykonawcę od dnia 1 stycznia 2020 r., Wykonawca zobowiązany jest do rozpoczęcia realizacji usług nie później niż w terminie 7 dni od daty podpisania niniejszej umowy do dnia 31 grudnia 2020 r.</w:t>
      </w:r>
    </w:p>
    <w:p w14:paraId="55051FB3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09DE8D3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4F9B57B" w14:textId="5378E622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3</w:t>
      </w:r>
    </w:p>
    <w:p w14:paraId="7AB3E674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Obowiązki Wykonawcy</w:t>
      </w:r>
    </w:p>
    <w:p w14:paraId="629CE7E0" w14:textId="77777777" w:rsidR="00AB5190" w:rsidRPr="001D300B" w:rsidRDefault="00AB5190" w:rsidP="00AB5190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8786068" w14:textId="3249DC1F" w:rsidR="00AB5190" w:rsidRPr="001D300B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D300B">
        <w:rPr>
          <w:sz w:val="24"/>
          <w:szCs w:val="24"/>
        </w:rPr>
        <w:t xml:space="preserve">Wykonywanie czynności będących przedmiotem umowy z najwyższą starannością </w:t>
      </w:r>
      <w:r w:rsidR="001D300B" w:rsidRPr="001D300B">
        <w:rPr>
          <w:sz w:val="24"/>
          <w:szCs w:val="24"/>
        </w:rPr>
        <w:t>i </w:t>
      </w:r>
      <w:r w:rsidR="0029163E">
        <w:rPr>
          <w:sz w:val="24"/>
          <w:szCs w:val="24"/>
        </w:rPr>
        <w:t xml:space="preserve">zgodnie </w:t>
      </w:r>
      <w:r w:rsidR="00F44034" w:rsidRPr="001D300B">
        <w:rPr>
          <w:sz w:val="24"/>
          <w:szCs w:val="24"/>
        </w:rPr>
        <w:t>z</w:t>
      </w:r>
      <w:r w:rsidR="0029163E">
        <w:rPr>
          <w:sz w:val="24"/>
          <w:szCs w:val="24"/>
        </w:rPr>
        <w:t xml:space="preserve"> </w:t>
      </w:r>
      <w:r w:rsidRPr="001D300B">
        <w:rPr>
          <w:sz w:val="24"/>
          <w:szCs w:val="24"/>
        </w:rPr>
        <w:t>zasadą ochrony interesów Zamawiającego</w:t>
      </w:r>
      <w:r w:rsidR="00F44034" w:rsidRPr="001D300B">
        <w:rPr>
          <w:sz w:val="24"/>
          <w:szCs w:val="24"/>
        </w:rPr>
        <w:t>.</w:t>
      </w:r>
    </w:p>
    <w:p w14:paraId="7D173C10" w14:textId="24883169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56021">
        <w:rPr>
          <w:sz w:val="24"/>
          <w:szCs w:val="24"/>
        </w:rPr>
        <w:t>Wykonawca zobowiązany jest na podstawie wykazu adresów nieruchomości dostarczonego przez Zamawiającego, sporządzić</w:t>
      </w:r>
      <w:r w:rsidR="001D300B">
        <w:rPr>
          <w:sz w:val="24"/>
          <w:szCs w:val="24"/>
        </w:rPr>
        <w:t xml:space="preserve"> harmonogramy wywozu odpadów (w </w:t>
      </w:r>
      <w:r w:rsidRPr="00A56021">
        <w:rPr>
          <w:sz w:val="24"/>
          <w:szCs w:val="24"/>
        </w:rPr>
        <w:t>formie papierowej i elektron</w:t>
      </w:r>
      <w:r w:rsidR="00F44034">
        <w:rPr>
          <w:sz w:val="24"/>
          <w:szCs w:val="24"/>
        </w:rPr>
        <w:t xml:space="preserve">icznej) </w:t>
      </w:r>
      <w:r w:rsidR="00AA4BCE" w:rsidRPr="00A56021">
        <w:rPr>
          <w:sz w:val="24"/>
          <w:szCs w:val="24"/>
        </w:rPr>
        <w:t>w okresie trwania umowy</w:t>
      </w:r>
      <w:r w:rsidRPr="00A56021">
        <w:rPr>
          <w:sz w:val="24"/>
          <w:szCs w:val="24"/>
        </w:rPr>
        <w:t>, z podziałem na każdy miesiąc obowiązywania umowy.</w:t>
      </w:r>
      <w:r w:rsidR="00F44034">
        <w:rPr>
          <w:sz w:val="24"/>
          <w:szCs w:val="24"/>
        </w:rPr>
        <w:t xml:space="preserve"> Szczegóły dotyczące zakresu harmonogramu zostały zawarte w SIWZ.</w:t>
      </w:r>
      <w:r w:rsidRPr="00A56021">
        <w:rPr>
          <w:sz w:val="24"/>
          <w:szCs w:val="24"/>
        </w:rPr>
        <w:t xml:space="preserve"> </w:t>
      </w:r>
    </w:p>
    <w:p w14:paraId="7F681A2F" w14:textId="66B67B4A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56021">
        <w:rPr>
          <w:sz w:val="24"/>
          <w:szCs w:val="24"/>
        </w:rPr>
        <w:lastRenderedPageBreak/>
        <w:t>Wykonawca jest zobowiązany do przedstawienia</w:t>
      </w:r>
      <w:r w:rsidR="00AA4BCE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 xml:space="preserve">Zamawiającemu </w:t>
      </w:r>
      <w:r w:rsidR="001D300B">
        <w:rPr>
          <w:b/>
          <w:sz w:val="24"/>
          <w:szCs w:val="24"/>
        </w:rPr>
        <w:t>harmonogramu odbioru odpadów komunalnych na </w:t>
      </w:r>
      <w:r w:rsidRPr="00A56021">
        <w:rPr>
          <w:b/>
          <w:sz w:val="24"/>
          <w:szCs w:val="24"/>
        </w:rPr>
        <w:t>rok 20</w:t>
      </w:r>
      <w:r w:rsidR="003324B8" w:rsidRPr="00A56021">
        <w:rPr>
          <w:b/>
          <w:sz w:val="24"/>
          <w:szCs w:val="24"/>
        </w:rPr>
        <w:t>20</w:t>
      </w:r>
      <w:r w:rsidR="00E23FB6">
        <w:rPr>
          <w:b/>
          <w:sz w:val="24"/>
          <w:szCs w:val="24"/>
        </w:rPr>
        <w:t xml:space="preserve"> </w:t>
      </w:r>
      <w:r w:rsidRPr="00A56021">
        <w:rPr>
          <w:b/>
          <w:sz w:val="24"/>
          <w:szCs w:val="24"/>
        </w:rPr>
        <w:t xml:space="preserve"> do akceptac</w:t>
      </w:r>
      <w:r w:rsidR="00E23FB6">
        <w:rPr>
          <w:b/>
          <w:sz w:val="24"/>
          <w:szCs w:val="24"/>
        </w:rPr>
        <w:t xml:space="preserve">ji do dnia </w:t>
      </w:r>
      <w:r w:rsidR="001D300B">
        <w:rPr>
          <w:b/>
          <w:sz w:val="24"/>
          <w:szCs w:val="24"/>
        </w:rPr>
        <w:t>3</w:t>
      </w:r>
      <w:r w:rsidR="00E23FB6">
        <w:rPr>
          <w:b/>
          <w:sz w:val="24"/>
          <w:szCs w:val="24"/>
        </w:rPr>
        <w:t>0</w:t>
      </w:r>
      <w:r w:rsidR="00AA4BCE" w:rsidRPr="00A56021">
        <w:rPr>
          <w:b/>
          <w:sz w:val="24"/>
          <w:szCs w:val="24"/>
        </w:rPr>
        <w:t xml:space="preserve"> grudnia 201</w:t>
      </w:r>
      <w:r w:rsidR="003324B8" w:rsidRPr="00A56021">
        <w:rPr>
          <w:b/>
          <w:sz w:val="24"/>
          <w:szCs w:val="24"/>
        </w:rPr>
        <w:t>9</w:t>
      </w:r>
      <w:r w:rsidR="00AA4BCE" w:rsidRPr="00A56021">
        <w:rPr>
          <w:b/>
          <w:sz w:val="24"/>
          <w:szCs w:val="24"/>
        </w:rPr>
        <w:t xml:space="preserve"> roku.</w:t>
      </w:r>
      <w:r w:rsidRPr="00A56021">
        <w:rPr>
          <w:b/>
          <w:sz w:val="24"/>
          <w:szCs w:val="24"/>
        </w:rPr>
        <w:t xml:space="preserve"> </w:t>
      </w:r>
    </w:p>
    <w:p w14:paraId="57C17E53" w14:textId="207DAC4A" w:rsidR="00AB5190" w:rsidRPr="00A56021" w:rsidRDefault="00AB5190" w:rsidP="002E793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A56021">
        <w:rPr>
          <w:sz w:val="24"/>
          <w:szCs w:val="24"/>
          <w:lang w:eastAsia="pl-PL"/>
        </w:rPr>
        <w:t>Worki i pojemniki do selektywnej zbió</w:t>
      </w:r>
      <w:r w:rsidR="002E7931">
        <w:rPr>
          <w:sz w:val="24"/>
          <w:szCs w:val="24"/>
          <w:lang w:eastAsia="pl-PL"/>
        </w:rPr>
        <w:t xml:space="preserve">rki muszą zostać dostarczone w </w:t>
      </w:r>
      <w:r w:rsidRPr="00A56021">
        <w:rPr>
          <w:sz w:val="24"/>
          <w:szCs w:val="24"/>
          <w:lang w:eastAsia="pl-PL"/>
        </w:rPr>
        <w:t xml:space="preserve">nieprzekraczalnym terminie do </w:t>
      </w:r>
      <w:r w:rsidRPr="00A56021">
        <w:rPr>
          <w:b/>
          <w:sz w:val="24"/>
          <w:szCs w:val="24"/>
          <w:lang w:eastAsia="pl-PL"/>
        </w:rPr>
        <w:t>31 grudnia 201</w:t>
      </w:r>
      <w:r w:rsidR="003324B8" w:rsidRPr="00A56021">
        <w:rPr>
          <w:b/>
          <w:sz w:val="24"/>
          <w:szCs w:val="24"/>
          <w:lang w:eastAsia="pl-PL"/>
        </w:rPr>
        <w:t>9</w:t>
      </w:r>
      <w:r w:rsidRPr="00A56021">
        <w:rPr>
          <w:b/>
          <w:sz w:val="24"/>
          <w:szCs w:val="24"/>
          <w:lang w:eastAsia="pl-PL"/>
        </w:rPr>
        <w:t xml:space="preserve"> r.</w:t>
      </w:r>
      <w:r w:rsidRPr="00A56021">
        <w:rPr>
          <w:sz w:val="24"/>
          <w:szCs w:val="24"/>
          <w:lang w:eastAsia="pl-PL"/>
        </w:rPr>
        <w:t>, a następnie</w:t>
      </w:r>
      <w:r w:rsidR="007D7723">
        <w:rPr>
          <w:sz w:val="24"/>
          <w:szCs w:val="24"/>
          <w:lang w:eastAsia="pl-PL"/>
        </w:rPr>
        <w:t xml:space="preserve"> dostarczane</w:t>
      </w:r>
      <w:r w:rsidRPr="00A56021">
        <w:rPr>
          <w:sz w:val="24"/>
          <w:szCs w:val="24"/>
          <w:lang w:eastAsia="pl-PL"/>
        </w:rPr>
        <w:t xml:space="preserve"> przy każdym odbiorze odpadów.</w:t>
      </w:r>
    </w:p>
    <w:p w14:paraId="35181CBB" w14:textId="0B6749A4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ja-JP"/>
        </w:rPr>
      </w:pPr>
      <w:r w:rsidRPr="00A56021">
        <w:rPr>
          <w:sz w:val="24"/>
          <w:szCs w:val="24"/>
        </w:rPr>
        <w:t xml:space="preserve">Wykonawca ma obowiązek </w:t>
      </w:r>
      <w:r w:rsidRPr="00A56021">
        <w:rPr>
          <w:b/>
          <w:sz w:val="24"/>
          <w:szCs w:val="24"/>
        </w:rPr>
        <w:t>w porozumieniu i na koszt Właściciela</w:t>
      </w:r>
      <w:r w:rsidRPr="00A56021">
        <w:rPr>
          <w:sz w:val="24"/>
          <w:szCs w:val="24"/>
        </w:rPr>
        <w:t xml:space="preserve"> nieruchomości wyposażenia miejsc gromadzenia odpadów w niezbędn</w:t>
      </w:r>
      <w:r w:rsidR="002E7931">
        <w:rPr>
          <w:sz w:val="24"/>
          <w:szCs w:val="24"/>
        </w:rPr>
        <w:t>e pojemniki, nie później niż do </w:t>
      </w:r>
      <w:r w:rsidRPr="00A56021">
        <w:rPr>
          <w:b/>
          <w:sz w:val="24"/>
          <w:szCs w:val="24"/>
          <w:lang w:eastAsia="pl-PL"/>
        </w:rPr>
        <w:t>31 grudnia 201</w:t>
      </w:r>
      <w:r w:rsidR="003324B8" w:rsidRPr="00A56021">
        <w:rPr>
          <w:b/>
          <w:sz w:val="24"/>
          <w:szCs w:val="24"/>
          <w:lang w:eastAsia="pl-PL"/>
        </w:rPr>
        <w:t>9</w:t>
      </w:r>
      <w:r w:rsidRPr="00A56021">
        <w:rPr>
          <w:b/>
          <w:sz w:val="24"/>
          <w:szCs w:val="24"/>
          <w:lang w:eastAsia="pl-PL"/>
        </w:rPr>
        <w:t xml:space="preserve"> roku</w:t>
      </w:r>
      <w:r w:rsidRPr="00A56021">
        <w:rPr>
          <w:b/>
          <w:sz w:val="24"/>
          <w:szCs w:val="24"/>
        </w:rPr>
        <w:t xml:space="preserve">, </w:t>
      </w:r>
      <w:r w:rsidRPr="00A56021">
        <w:rPr>
          <w:sz w:val="24"/>
          <w:szCs w:val="24"/>
        </w:rPr>
        <w:t xml:space="preserve"> chyba, że właściciel we własnym  zakresie i na własny koszt zakupi niezbędne pojemniki</w:t>
      </w:r>
      <w:r w:rsidRPr="00A56021">
        <w:rPr>
          <w:b/>
          <w:sz w:val="24"/>
          <w:szCs w:val="24"/>
        </w:rPr>
        <w:t xml:space="preserve">. </w:t>
      </w:r>
      <w:r w:rsidRPr="00A56021">
        <w:rPr>
          <w:sz w:val="24"/>
          <w:szCs w:val="24"/>
        </w:rPr>
        <w:t>Na</w:t>
      </w:r>
      <w:r w:rsidRPr="00A56021">
        <w:rPr>
          <w:b/>
          <w:sz w:val="24"/>
          <w:szCs w:val="24"/>
        </w:rPr>
        <w:t xml:space="preserve"> </w:t>
      </w:r>
      <w:r w:rsidRPr="00A56021">
        <w:rPr>
          <w:sz w:val="24"/>
          <w:szCs w:val="24"/>
        </w:rPr>
        <w:t xml:space="preserve">dowód powyższego Wykonawca przedłoży Zamawiającemu pisemne potwierdzenia od właścicieli nieruchomości opatrzone datą przekazania i podpisem właściciela bądź innej osoby upoważnionej. </w:t>
      </w:r>
      <w:r w:rsidRPr="00A56021">
        <w:rPr>
          <w:b/>
          <w:sz w:val="24"/>
          <w:szCs w:val="24"/>
        </w:rPr>
        <w:t>Wykonawca zobowiązany jest do bieżącej aktualizacji danych związanych z ilością miejsc gromadzenia odpadów.</w:t>
      </w:r>
    </w:p>
    <w:p w14:paraId="7912FEF5" w14:textId="77777777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56021">
        <w:rPr>
          <w:bCs/>
          <w:sz w:val="24"/>
          <w:szCs w:val="24"/>
        </w:rPr>
        <w:t>Wykonawca  zaopatrzy wszystkich właścicieli</w:t>
      </w:r>
      <w:r w:rsidRPr="00A56021">
        <w:rPr>
          <w:b/>
          <w:sz w:val="24"/>
          <w:szCs w:val="24"/>
        </w:rPr>
        <w:t>:</w:t>
      </w:r>
    </w:p>
    <w:p w14:paraId="68CBF2B7" w14:textId="77777777" w:rsidR="00AB5190" w:rsidRPr="00A56021" w:rsidRDefault="00AB5190" w:rsidP="00AB5190">
      <w:p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A56021">
        <w:rPr>
          <w:bCs/>
          <w:sz w:val="24"/>
          <w:szCs w:val="24"/>
        </w:rPr>
        <w:t>a) w komplet worków  do selektywnej zbiórki odpadów każdego miesiąca w trakcie trwania umowy;</w:t>
      </w:r>
    </w:p>
    <w:p w14:paraId="732B3E1A" w14:textId="77777777" w:rsidR="00AB5190" w:rsidRPr="00A56021" w:rsidRDefault="00AB5190" w:rsidP="00AB5190">
      <w:pPr>
        <w:autoSpaceDE w:val="0"/>
        <w:autoSpaceDN w:val="0"/>
        <w:adjustRightInd w:val="0"/>
        <w:ind w:firstLine="360"/>
        <w:jc w:val="both"/>
        <w:rPr>
          <w:b/>
          <w:sz w:val="24"/>
          <w:szCs w:val="24"/>
        </w:rPr>
      </w:pPr>
      <w:r w:rsidRPr="00A56021">
        <w:rPr>
          <w:bCs/>
          <w:sz w:val="24"/>
          <w:szCs w:val="24"/>
        </w:rPr>
        <w:t>b) w pojemniki do selektywnej zbiórki.</w:t>
      </w:r>
    </w:p>
    <w:p w14:paraId="5CFA73AA" w14:textId="77777777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jest zobowiązany do przedkładania Zamawiającemu miesięcznych Raportów zawierających  (w ostatnim dniu roboczym każdego miesiąca):</w:t>
      </w:r>
    </w:p>
    <w:p w14:paraId="0F34234B" w14:textId="2ACAF626" w:rsidR="00AB5190" w:rsidRPr="00A56021" w:rsidRDefault="00AB5190" w:rsidP="00AB5190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informację o liczbie i rodzaju wydanych lub odeb</w:t>
      </w:r>
      <w:r w:rsidR="002E7931">
        <w:rPr>
          <w:sz w:val="24"/>
          <w:szCs w:val="24"/>
        </w:rPr>
        <w:t>ranych kontenerów, pojemników i </w:t>
      </w:r>
      <w:r w:rsidRPr="00A56021">
        <w:rPr>
          <w:sz w:val="24"/>
          <w:szCs w:val="24"/>
        </w:rPr>
        <w:t>worków,</w:t>
      </w:r>
    </w:p>
    <w:p w14:paraId="5E3AA240" w14:textId="4751E0E1" w:rsidR="00AB5190" w:rsidRPr="00A56021" w:rsidRDefault="00AB5190" w:rsidP="00AB5190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ilość i rodzaj usuniętych odpadów (winna być potwierdzona wydrukami wagowymi).</w:t>
      </w:r>
    </w:p>
    <w:p w14:paraId="0A6F5F53" w14:textId="1D84D981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Raport, o którym mowa w ust. </w:t>
      </w:r>
      <w:r w:rsidR="00856007">
        <w:rPr>
          <w:sz w:val="24"/>
          <w:szCs w:val="24"/>
        </w:rPr>
        <w:t>7 powyżej</w:t>
      </w:r>
      <w:r w:rsidRPr="00A56021">
        <w:rPr>
          <w:sz w:val="24"/>
          <w:szCs w:val="24"/>
        </w:rPr>
        <w:t>, Wykonawca przekazuje Zamawiającemu do 10 dnia miesiąca następującego po okresie sprawozdawczym.</w:t>
      </w:r>
    </w:p>
    <w:p w14:paraId="6DA8A01B" w14:textId="46D3034F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 trakcie wykonywania umowy wyposażenie zgłoszonych przez Zamawiającego miejsc gromadzenia odpadów w niezbędne, pojemniki  lub worki następuje najpóźniej w ciągu 4 dni roboczych. Na uzasadniony, </w:t>
      </w:r>
      <w:r w:rsidR="00856007">
        <w:rPr>
          <w:sz w:val="24"/>
          <w:szCs w:val="24"/>
        </w:rPr>
        <w:t xml:space="preserve">między innymi ze względu na </w:t>
      </w:r>
      <w:r w:rsidR="002E7931">
        <w:rPr>
          <w:sz w:val="24"/>
          <w:szCs w:val="24"/>
        </w:rPr>
        <w:t>liczbę</w:t>
      </w:r>
      <w:r w:rsidR="00856007">
        <w:rPr>
          <w:sz w:val="24"/>
          <w:szCs w:val="24"/>
        </w:rPr>
        <w:t xml:space="preserve"> osób</w:t>
      </w:r>
      <w:r w:rsidRPr="00A56021">
        <w:rPr>
          <w:sz w:val="24"/>
          <w:szCs w:val="24"/>
        </w:rPr>
        <w:t xml:space="preserve">, wniosek </w:t>
      </w:r>
      <w:r w:rsidR="00856007">
        <w:rPr>
          <w:sz w:val="24"/>
          <w:szCs w:val="24"/>
        </w:rPr>
        <w:t>właściciela nieruchomości, jej posiadacza lub osób tam zamieszkujących</w:t>
      </w:r>
      <w:r w:rsidRPr="00A56021">
        <w:rPr>
          <w:sz w:val="24"/>
          <w:szCs w:val="24"/>
        </w:rPr>
        <w:t xml:space="preserve"> Wykonawca może dokonać wymiany pojemnika na mniejszy lub większy.  </w:t>
      </w:r>
    </w:p>
    <w:p w14:paraId="79132B69" w14:textId="77777777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jest zobowiązany do usunięcia także odpadów leżących obok altanek śmietnikowych i pojemników, które wysypały się podczas ładowania lub w wyniku opóźnionego wywozu czy przepełnienia pojemnika lub kontenera.</w:t>
      </w:r>
    </w:p>
    <w:p w14:paraId="6F7541DE" w14:textId="43F0EF3E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 szkody w majątku Zamawiającego lub osób trzecich w trakcie odbioru odpadów </w:t>
      </w:r>
      <w:r w:rsidR="00856007">
        <w:rPr>
          <w:sz w:val="24"/>
          <w:szCs w:val="24"/>
        </w:rPr>
        <w:t xml:space="preserve">pełną </w:t>
      </w:r>
      <w:r w:rsidRPr="00A56021">
        <w:rPr>
          <w:sz w:val="24"/>
          <w:szCs w:val="24"/>
        </w:rPr>
        <w:t>odpowiedzialność ponosi Wykonawca</w:t>
      </w:r>
      <w:r w:rsidR="00856007">
        <w:rPr>
          <w:sz w:val="24"/>
          <w:szCs w:val="24"/>
        </w:rPr>
        <w:t xml:space="preserve"> oraz ewentualni podwykonawcy, za działanie których Wykonawca odpowiada jak za działania własne</w:t>
      </w:r>
      <w:r w:rsidRPr="00A56021">
        <w:rPr>
          <w:sz w:val="24"/>
          <w:szCs w:val="24"/>
        </w:rPr>
        <w:t>.</w:t>
      </w:r>
    </w:p>
    <w:p w14:paraId="006CE30E" w14:textId="3D2C812E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Odpady zebrane od właścicieli nieruchomości z terenu Gminy Świerzno Wykonawca zobowiązany jest transportować do stacji przeładunkowej w Mokrawicy funkcjonującej w ramach Regionalnego Zakładu </w:t>
      </w:r>
      <w:r w:rsidR="005E182B">
        <w:rPr>
          <w:sz w:val="24"/>
          <w:szCs w:val="24"/>
        </w:rPr>
        <w:t>Gospodarowania</w:t>
      </w:r>
      <w:r w:rsidR="005E182B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Odpadami w Słajsinie.</w:t>
      </w:r>
    </w:p>
    <w:p w14:paraId="6C4F37DF" w14:textId="5212020A" w:rsidR="00AB5190" w:rsidRPr="00856007" w:rsidRDefault="00AB5190" w:rsidP="0085600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56021">
        <w:rPr>
          <w:sz w:val="24"/>
          <w:szCs w:val="24"/>
        </w:rPr>
        <w:t>Wykon</w:t>
      </w:r>
      <w:r w:rsidR="007355AA">
        <w:rPr>
          <w:sz w:val="24"/>
          <w:szCs w:val="24"/>
        </w:rPr>
        <w:t>awca jest zobowiązany sporządzić i przekazać</w:t>
      </w:r>
      <w:r w:rsidRPr="00A56021">
        <w:rPr>
          <w:sz w:val="24"/>
          <w:szCs w:val="24"/>
        </w:rPr>
        <w:t xml:space="preserve"> Zamawiającemu </w:t>
      </w:r>
      <w:r w:rsidR="007355AA">
        <w:rPr>
          <w:sz w:val="24"/>
          <w:szCs w:val="24"/>
        </w:rPr>
        <w:t>r</w:t>
      </w:r>
      <w:r w:rsidR="00B02152" w:rsidRPr="00A56021">
        <w:rPr>
          <w:sz w:val="24"/>
          <w:szCs w:val="24"/>
        </w:rPr>
        <w:t>oczne</w:t>
      </w:r>
      <w:r w:rsidRPr="00A56021">
        <w:rPr>
          <w:sz w:val="24"/>
          <w:szCs w:val="24"/>
        </w:rPr>
        <w:t xml:space="preserve"> sprawozdani</w:t>
      </w:r>
      <w:r w:rsidR="007355AA">
        <w:rPr>
          <w:sz w:val="24"/>
          <w:szCs w:val="24"/>
        </w:rPr>
        <w:t>e</w:t>
      </w:r>
      <w:r w:rsidRPr="00A56021">
        <w:rPr>
          <w:sz w:val="24"/>
          <w:szCs w:val="24"/>
        </w:rPr>
        <w:t xml:space="preserve"> </w:t>
      </w:r>
      <w:r w:rsidR="007355AA">
        <w:rPr>
          <w:sz w:val="24"/>
          <w:szCs w:val="24"/>
        </w:rPr>
        <w:t>zgodnie z art. 9n ustawy z dnia 13 września 1996 r. o utrzymaniu czystości i p</w:t>
      </w:r>
      <w:r w:rsidR="00F20757">
        <w:rPr>
          <w:sz w:val="24"/>
          <w:szCs w:val="24"/>
        </w:rPr>
        <w:t>orządku w gminach (Dz. U. z 2019 r. poz. 1579</w:t>
      </w:r>
      <w:r w:rsidR="007355AA">
        <w:rPr>
          <w:sz w:val="24"/>
          <w:szCs w:val="24"/>
        </w:rPr>
        <w:t>).</w:t>
      </w:r>
    </w:p>
    <w:p w14:paraId="361F5129" w14:textId="2CF68325" w:rsidR="00AB5190" w:rsidRPr="00A56021" w:rsidRDefault="00AB5190" w:rsidP="00AB519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ubezpieczy na własny koszt  pojemniki oraz zabezpieczy je od ryzyka związanego z uszkodzeniem lub kradzieżą, za wyjątkiem pojemników stanowiących własność właścicieli nieruchomości.</w:t>
      </w:r>
    </w:p>
    <w:p w14:paraId="6A796D88" w14:textId="0811EA14" w:rsidR="00AB5190" w:rsidRPr="00A56021" w:rsidRDefault="00AB5190" w:rsidP="00AB5190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Wykonawca zobowiązany jest do monitorowania obowiązku ciążącego na właścicielu nieruchomości w zakresie selektywnego zbierania odpadów komunalnych. W przypadku stwierdzenia, że właściciel nieruchomości nie wywiązuje się z obowiązku w zakresie segregacji odpadów, Wykonawca odbiera odpady jako zmieszane odpady komunalne. Wykonawca zobowiązany jest w terminie 2 dni od dnia zaistnienia opisanej sytuacji do pisemnego oraz drogą elektroniczną poinformowania Zamawiającego o nie </w:t>
      </w:r>
      <w:r w:rsidRPr="00A56021">
        <w:rPr>
          <w:sz w:val="24"/>
          <w:szCs w:val="24"/>
        </w:rPr>
        <w:lastRenderedPageBreak/>
        <w:t>wywiązywaniu się z obowiązków segregacji odpadów przez właściciela nieruchomości. Do informacji Wykonawca zobowiązany będzie załączyć dokumentację umożliwiającą identyfikację nieruchomości i zdjęcie fotograficzne z datą i godziną wykonania zdjęcia.</w:t>
      </w:r>
    </w:p>
    <w:p w14:paraId="4F6BD9DD" w14:textId="430BF969" w:rsidR="00AB5190" w:rsidRPr="00A56021" w:rsidRDefault="00AB5190" w:rsidP="00AB5190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A56021">
        <w:rPr>
          <w:sz w:val="24"/>
          <w:szCs w:val="24"/>
          <w:lang w:eastAsia="pl-PL"/>
        </w:rPr>
        <w:t xml:space="preserve">Wykonawca zobowiązany jest do  odbioru odpadów </w:t>
      </w:r>
      <w:r w:rsidR="001C3A11">
        <w:rPr>
          <w:sz w:val="24"/>
          <w:szCs w:val="24"/>
          <w:lang w:eastAsia="pl-PL"/>
        </w:rPr>
        <w:t>komunalnych z cmentarzy 1 raz w </w:t>
      </w:r>
      <w:r w:rsidRPr="00A56021">
        <w:rPr>
          <w:sz w:val="24"/>
          <w:szCs w:val="24"/>
          <w:lang w:eastAsia="pl-PL"/>
        </w:rPr>
        <w:t>tygodniu za wyjątkiem okresu od dnia 25 października do dnia 15 listopada, w którym odpady należy odbierać z większą częstotliwością na zgłoszenie Zamawiającego.</w:t>
      </w:r>
    </w:p>
    <w:p w14:paraId="7791DCDB" w14:textId="3A4F99BA" w:rsidR="00AB5190" w:rsidRPr="00A56021" w:rsidRDefault="00AB5190" w:rsidP="00AB5190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Zamawiający wymaga, aby czynności w zakresie realizacji zamówienia (jeżeli wykonywanie tych czynności polega na wykonywaniu </w:t>
      </w:r>
      <w:r w:rsidR="001C3A11">
        <w:rPr>
          <w:sz w:val="24"/>
          <w:szCs w:val="24"/>
        </w:rPr>
        <w:t>pracy w sposób określony w art. </w:t>
      </w:r>
      <w:r w:rsidRPr="00A56021">
        <w:rPr>
          <w:sz w:val="24"/>
          <w:szCs w:val="24"/>
        </w:rPr>
        <w:t xml:space="preserve">22 § 1 ustawy z dnia 26 czerwca 1974 r. – Kodeks pracy (Dz. U. z </w:t>
      </w:r>
      <w:r w:rsidR="007C2965">
        <w:rPr>
          <w:sz w:val="24"/>
          <w:szCs w:val="24"/>
        </w:rPr>
        <w:t>2019</w:t>
      </w:r>
      <w:r w:rsidR="001C3A11">
        <w:rPr>
          <w:sz w:val="24"/>
          <w:szCs w:val="24"/>
        </w:rPr>
        <w:t xml:space="preserve"> r. poz. </w:t>
      </w:r>
      <w:r w:rsidR="007C2965">
        <w:rPr>
          <w:sz w:val="24"/>
          <w:szCs w:val="24"/>
        </w:rPr>
        <w:t>1040</w:t>
      </w:r>
      <w:r w:rsidRPr="00A56021">
        <w:rPr>
          <w:sz w:val="24"/>
          <w:szCs w:val="24"/>
        </w:rPr>
        <w:t xml:space="preserve"> </w:t>
      </w:r>
      <w:r w:rsidR="007C2965">
        <w:rPr>
          <w:sz w:val="24"/>
          <w:szCs w:val="24"/>
        </w:rPr>
        <w:t>z</w:t>
      </w:r>
      <w:r w:rsidR="001C3A11">
        <w:rPr>
          <w:sz w:val="24"/>
          <w:szCs w:val="24"/>
        </w:rPr>
        <w:t> </w:t>
      </w:r>
      <w:r w:rsidR="007C2965">
        <w:rPr>
          <w:sz w:val="24"/>
          <w:szCs w:val="24"/>
        </w:rPr>
        <w:t>późn.</w:t>
      </w:r>
      <w:r w:rsidR="001C3A11">
        <w:rPr>
          <w:sz w:val="24"/>
          <w:szCs w:val="24"/>
        </w:rPr>
        <w:t xml:space="preserve"> </w:t>
      </w:r>
      <w:r w:rsidR="007C2965">
        <w:rPr>
          <w:sz w:val="24"/>
          <w:szCs w:val="24"/>
        </w:rPr>
        <w:t>zm.</w:t>
      </w:r>
      <w:r w:rsidRPr="00A56021">
        <w:rPr>
          <w:sz w:val="24"/>
          <w:szCs w:val="24"/>
        </w:rPr>
        <w:t>) były wykonywane przez osoby zatrudnione przez wykonawcę albo podwykonawcę na podstawie umowy o pracę.</w:t>
      </w:r>
    </w:p>
    <w:p w14:paraId="31D2BB24" w14:textId="088BD5C0" w:rsidR="00AB5190" w:rsidRPr="00A56021" w:rsidRDefault="00AB5190" w:rsidP="00AB5190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 trakcie realizacji zamówienia zamawiający uprawniony jest do wykonywania czynności kontrolnych </w:t>
      </w:r>
      <w:r w:rsidRPr="00A56021">
        <w:rPr>
          <w:color w:val="000000"/>
          <w:sz w:val="24"/>
          <w:szCs w:val="24"/>
        </w:rPr>
        <w:t>wobec wykonawcy odnośnie</w:t>
      </w:r>
      <w:r w:rsidRPr="00A56021">
        <w:rPr>
          <w:sz w:val="24"/>
          <w:szCs w:val="24"/>
        </w:rPr>
        <w:t xml:space="preserve"> spełniania przez wykonawcę lub podwykonawcę wymogu zatrudnienia na podstawie umowy o pracę osób wykonujących wskazane w punkcie 1</w:t>
      </w:r>
      <w:r w:rsidR="007D7723">
        <w:rPr>
          <w:sz w:val="24"/>
          <w:szCs w:val="24"/>
        </w:rPr>
        <w:t>7</w:t>
      </w:r>
      <w:r w:rsidRPr="00A56021">
        <w:rPr>
          <w:sz w:val="24"/>
          <w:szCs w:val="24"/>
        </w:rPr>
        <w:t xml:space="preserve"> czynności. Zamawiający uprawniony jest w szczególności do: </w:t>
      </w:r>
    </w:p>
    <w:p w14:paraId="7C621809" w14:textId="77777777" w:rsidR="00AB5190" w:rsidRPr="00A56021" w:rsidRDefault="00AB5190" w:rsidP="00AB5190">
      <w:pPr>
        <w:numPr>
          <w:ilvl w:val="0"/>
          <w:numId w:val="3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żądania oświadczeń i dokumentów w zakresie potwierdzenia spełniania ww. wymogów i dokonywania ich oceny,</w:t>
      </w:r>
    </w:p>
    <w:p w14:paraId="5A4107CE" w14:textId="00A66630" w:rsidR="00AB5190" w:rsidRPr="00A56021" w:rsidRDefault="00AB5190" w:rsidP="00AB5190">
      <w:pPr>
        <w:numPr>
          <w:ilvl w:val="0"/>
          <w:numId w:val="3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żądania wyjaśnień w przypadku wątpliwości w zakres</w:t>
      </w:r>
      <w:r w:rsidR="007D7723">
        <w:rPr>
          <w:sz w:val="24"/>
          <w:szCs w:val="24"/>
        </w:rPr>
        <w:t>ie potwierdzenia spełniania ww. </w:t>
      </w:r>
      <w:r w:rsidRPr="00A56021">
        <w:rPr>
          <w:sz w:val="24"/>
          <w:szCs w:val="24"/>
        </w:rPr>
        <w:t>wymogów,</w:t>
      </w:r>
    </w:p>
    <w:p w14:paraId="0BD55177" w14:textId="77777777" w:rsidR="00AB5190" w:rsidRPr="00A56021" w:rsidRDefault="00AB5190" w:rsidP="00AB5190">
      <w:pPr>
        <w:numPr>
          <w:ilvl w:val="0"/>
          <w:numId w:val="3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przeprowadzania kontroli na miejscu wykonywania świadczenia.</w:t>
      </w:r>
    </w:p>
    <w:p w14:paraId="11A2FDBA" w14:textId="161B4CC8" w:rsidR="00AB5190" w:rsidRPr="00A56021" w:rsidRDefault="00AB5190" w:rsidP="00AB5190">
      <w:pPr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 trakcie realizacji zamówienia na każde wezwani</w:t>
      </w:r>
      <w:r w:rsidR="007D7723">
        <w:rPr>
          <w:sz w:val="24"/>
          <w:szCs w:val="24"/>
        </w:rPr>
        <w:t>e zamawiającego w wyznaczonym w </w:t>
      </w:r>
      <w:r w:rsidRPr="00A56021">
        <w:rPr>
          <w:sz w:val="24"/>
          <w:szCs w:val="24"/>
        </w:rPr>
        <w:t>tym wezwaniu terminie wykonawca przedłoży Zamawiającemu wskazane poniżej dowody w celu potwierdzenia spełnienia wymogu za</w:t>
      </w:r>
      <w:r w:rsidR="007D7723">
        <w:rPr>
          <w:sz w:val="24"/>
          <w:szCs w:val="24"/>
        </w:rPr>
        <w:t>trudnienia na podstawie umowy o </w:t>
      </w:r>
      <w:r w:rsidRPr="00A56021">
        <w:rPr>
          <w:sz w:val="24"/>
          <w:szCs w:val="24"/>
        </w:rPr>
        <w:t>pracę przez wykonawcę lub podwykonawcę osób wykonujących wskazane w punkcie 1</w:t>
      </w:r>
      <w:r w:rsidR="007D7723">
        <w:rPr>
          <w:sz w:val="24"/>
          <w:szCs w:val="24"/>
        </w:rPr>
        <w:t>7</w:t>
      </w:r>
      <w:r w:rsidRPr="00A56021">
        <w:rPr>
          <w:sz w:val="24"/>
          <w:szCs w:val="24"/>
        </w:rPr>
        <w:t xml:space="preserve"> czynności w trakcie realizacji zamówienia:</w:t>
      </w:r>
    </w:p>
    <w:p w14:paraId="34EC8497" w14:textId="01A71169" w:rsidR="00AB5190" w:rsidRPr="00A56021" w:rsidRDefault="00AB5190" w:rsidP="00AB5190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oświadczenie wykonawcy lub podwykonawcy o za</w:t>
      </w:r>
      <w:r w:rsidR="007D7723">
        <w:rPr>
          <w:sz w:val="24"/>
          <w:szCs w:val="24"/>
        </w:rPr>
        <w:t>trudnieniu na podstawie umowy o </w:t>
      </w:r>
      <w:r w:rsidRPr="00A56021">
        <w:rPr>
          <w:sz w:val="24"/>
          <w:szCs w:val="24"/>
        </w:rPr>
        <w:t>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</w:t>
      </w:r>
      <w:r w:rsidR="007D7723">
        <w:rPr>
          <w:sz w:val="24"/>
          <w:szCs w:val="24"/>
        </w:rPr>
        <w:t>h osób, rodzaju umowy o pracę i </w:t>
      </w:r>
      <w:r w:rsidRPr="00A56021">
        <w:rPr>
          <w:sz w:val="24"/>
          <w:szCs w:val="24"/>
        </w:rPr>
        <w:t>wymiaru etatu oraz podpis osoby uprawnionej do złożenia oświadczenia w imieniu wykonawcy lub podwykonawcy;</w:t>
      </w:r>
    </w:p>
    <w:p w14:paraId="70A75B49" w14:textId="0BEB1C5C" w:rsidR="00AB5190" w:rsidRPr="00A56021" w:rsidRDefault="00AB5190" w:rsidP="00AB5190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</w:t>
      </w:r>
      <w:r w:rsidRPr="00A56021">
        <w:rPr>
          <w:color w:val="000000"/>
          <w:sz w:val="24"/>
          <w:szCs w:val="24"/>
        </w:rPr>
        <w:t>podwykonawcy (wraz z dokumentem regulującym zakres obowiązków, jeżeli został sporządzony). Kopia</w:t>
      </w:r>
      <w:r w:rsidRPr="00A56021">
        <w:rPr>
          <w:sz w:val="24"/>
          <w:szCs w:val="24"/>
        </w:rPr>
        <w:t xml:space="preserve"> umowy/umów powinna zostać zanonimizowana w sposób </w:t>
      </w:r>
      <w:r w:rsidRPr="004633A9">
        <w:rPr>
          <w:sz w:val="24"/>
          <w:szCs w:val="24"/>
        </w:rPr>
        <w:t xml:space="preserve">zapewniający ochronę danych osobowych pracowników, zgodnie z przepisami </w:t>
      </w:r>
      <w:r w:rsidR="004633A9" w:rsidRPr="004633A9">
        <w:rPr>
          <w:sz w:val="24"/>
          <w:szCs w:val="24"/>
        </w:rPr>
        <w:t>Rozporządzenia Pa</w:t>
      </w:r>
      <w:r w:rsidR="00B71524">
        <w:rPr>
          <w:sz w:val="24"/>
          <w:szCs w:val="24"/>
        </w:rPr>
        <w:t>rlamentu Europejskiego i Rady (</w:t>
      </w:r>
      <w:r w:rsidR="004633A9" w:rsidRPr="004633A9">
        <w:rPr>
          <w:sz w:val="24"/>
          <w:szCs w:val="24"/>
        </w:rPr>
        <w:t>UE) 2016/679 z dnia 27 kwietnia 2016 w sprawie ochrony osób fizycznych w związku z przetwarzaniem danych osobowych i w sprawie swobodnego przepływu takich danych oraz uchylenia dyrektywy 95/46 WE 9 ogólne rozporządzenie o ochronie danych</w:t>
      </w:r>
      <w:r w:rsidRPr="005E182B">
        <w:rPr>
          <w:sz w:val="24"/>
          <w:szCs w:val="24"/>
        </w:rPr>
        <w:t xml:space="preserve"> (tj. w szczególności bez adresów</w:t>
      </w:r>
      <w:r w:rsidRPr="00A56021">
        <w:rPr>
          <w:sz w:val="24"/>
          <w:szCs w:val="24"/>
        </w:rPr>
        <w:t>, nr PESEL pracowników). Imię i nazwisko pracownika nie podlega anonimizacji. Informacje takie jak: data zawarci</w:t>
      </w:r>
      <w:r w:rsidR="001C3A11">
        <w:rPr>
          <w:sz w:val="24"/>
          <w:szCs w:val="24"/>
        </w:rPr>
        <w:t>a umowy, rodzaj umowy o pracę i </w:t>
      </w:r>
      <w:r w:rsidRPr="00A56021">
        <w:rPr>
          <w:sz w:val="24"/>
          <w:szCs w:val="24"/>
        </w:rPr>
        <w:t>wymiar etatu powinny być możliwe do zidentyfikowania;</w:t>
      </w:r>
    </w:p>
    <w:p w14:paraId="5F65F5D4" w14:textId="77777777" w:rsidR="00AB5190" w:rsidRPr="00A56021" w:rsidRDefault="00AB5190" w:rsidP="00AB5190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zaświadczenie właściwego oddziału ZUS, potwierdzające opłacanie </w:t>
      </w:r>
      <w:r w:rsidRPr="00A56021">
        <w:rPr>
          <w:color w:val="000000"/>
          <w:sz w:val="24"/>
          <w:szCs w:val="24"/>
        </w:rPr>
        <w:t>przez wykonawcę lub podwykonawcę składek na ubezpieczenia</w:t>
      </w:r>
      <w:r w:rsidRPr="00A56021">
        <w:rPr>
          <w:sz w:val="24"/>
          <w:szCs w:val="24"/>
        </w:rPr>
        <w:t xml:space="preserve"> społeczne i zdrowotne z tytułu zatrudnienia na podstawie umów o pracę za ostatni okres rozliczeniowy;</w:t>
      </w:r>
    </w:p>
    <w:p w14:paraId="6594BF06" w14:textId="59E82FAA" w:rsidR="00AB5190" w:rsidRPr="00A56021" w:rsidRDefault="00AB5190" w:rsidP="00AB5190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lastRenderedPageBreak/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</w:t>
      </w:r>
      <w:r w:rsidR="004633A9" w:rsidRPr="004633A9">
        <w:rPr>
          <w:sz w:val="24"/>
          <w:szCs w:val="24"/>
        </w:rPr>
        <w:t>Rozporządzenia Parlamentu Europejskiego i Rady ( UE) 2016/679 z dnia 27 kwietnia 2016 w sprawie ochrony osób fizycznych w związku z przetwarzaniem danych osobowych i w sprawie swobodnego przepływu takich danych oraz uchylenia dyrektywy 95/46 WE 9 ogólne rozporządzenie o ochronie danych</w:t>
      </w:r>
      <w:r w:rsidRPr="00A56021">
        <w:rPr>
          <w:i/>
          <w:sz w:val="24"/>
          <w:szCs w:val="24"/>
        </w:rPr>
        <w:t>.</w:t>
      </w:r>
      <w:r w:rsidRPr="00A56021">
        <w:rPr>
          <w:sz w:val="24"/>
          <w:szCs w:val="24"/>
        </w:rPr>
        <w:t xml:space="preserve"> Imię i nazwisko pracownika nie podlega anonimizacji.</w:t>
      </w:r>
    </w:p>
    <w:p w14:paraId="1671306F" w14:textId="697E1CDF" w:rsidR="00AB5190" w:rsidRPr="001C3A11" w:rsidRDefault="00AB5190" w:rsidP="00AB5190">
      <w:pPr>
        <w:numPr>
          <w:ilvl w:val="0"/>
          <w:numId w:val="1"/>
        </w:numPr>
        <w:suppressAutoHyphens w:val="0"/>
        <w:ind w:left="284" w:hanging="284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 tytułu niespełnienia przez </w:t>
      </w:r>
      <w:r w:rsidRPr="00A56021">
        <w:rPr>
          <w:color w:val="000000"/>
          <w:sz w:val="24"/>
          <w:szCs w:val="24"/>
        </w:rPr>
        <w:t>wykonawcę lub podwykonawcę wymogu zatrudnienia na podstawie umowy o pracę osób wykonujących wskazane w punkcie 1</w:t>
      </w:r>
      <w:r w:rsidR="00B71524">
        <w:rPr>
          <w:color w:val="000000"/>
          <w:sz w:val="24"/>
          <w:szCs w:val="24"/>
        </w:rPr>
        <w:t>7</w:t>
      </w:r>
      <w:r w:rsidRPr="00A56021">
        <w:rPr>
          <w:color w:val="000000"/>
          <w:sz w:val="24"/>
          <w:szCs w:val="24"/>
        </w:rPr>
        <w:t xml:space="preserve"> czynności zamawiający przewiduje sankcję w postaci obowiązku zapłaty przez wykonawcę kary umownej w wysokości </w:t>
      </w:r>
      <w:r w:rsidR="004633A9">
        <w:rPr>
          <w:color w:val="000000"/>
          <w:sz w:val="24"/>
          <w:szCs w:val="24"/>
        </w:rPr>
        <w:t xml:space="preserve"> 5.000 zł (pięć tysięcy złotych) za każdy ujawniony przypadek</w:t>
      </w:r>
      <w:r w:rsidRPr="00A56021">
        <w:rPr>
          <w:color w:val="000000"/>
          <w:sz w:val="24"/>
          <w:szCs w:val="24"/>
        </w:rPr>
        <w:t xml:space="preserve">. Niezłożenie przez wykonawcę w wyznaczonym przez zamawiającego terminie żądanych przez zamawiającego dowodów w celu potwierdzenia spełnienia </w:t>
      </w:r>
      <w:r w:rsidRPr="00A56021">
        <w:rPr>
          <w:sz w:val="24"/>
          <w:szCs w:val="24"/>
        </w:rPr>
        <w:t xml:space="preserve">przez </w:t>
      </w:r>
      <w:r w:rsidRPr="00A56021">
        <w:rPr>
          <w:color w:val="000000"/>
          <w:sz w:val="24"/>
          <w:szCs w:val="24"/>
        </w:rPr>
        <w:t xml:space="preserve">wykonawcę lub podwykonawcę wymogu zatrudnienia na podstawie umowy o pracę traktowane będzie jako </w:t>
      </w:r>
      <w:r w:rsidRPr="00A56021">
        <w:rPr>
          <w:sz w:val="24"/>
          <w:szCs w:val="24"/>
        </w:rPr>
        <w:t xml:space="preserve">niespełnienie przez </w:t>
      </w:r>
      <w:r w:rsidRPr="00A56021">
        <w:rPr>
          <w:color w:val="000000"/>
          <w:sz w:val="24"/>
          <w:szCs w:val="24"/>
        </w:rPr>
        <w:t>wykonawcę lub podw</w:t>
      </w:r>
      <w:r w:rsidR="00B71524">
        <w:rPr>
          <w:color w:val="000000"/>
          <w:sz w:val="24"/>
          <w:szCs w:val="24"/>
        </w:rPr>
        <w:t>ykonawcę wymogu zatrudnienia na </w:t>
      </w:r>
      <w:r w:rsidRPr="00A56021">
        <w:rPr>
          <w:color w:val="000000"/>
          <w:sz w:val="24"/>
          <w:szCs w:val="24"/>
        </w:rPr>
        <w:t>podstawie umowy o pracę osób wykonujących wskazane w punkcie 1</w:t>
      </w:r>
      <w:r w:rsidR="00B71524">
        <w:rPr>
          <w:color w:val="000000"/>
          <w:sz w:val="24"/>
          <w:szCs w:val="24"/>
        </w:rPr>
        <w:t>7</w:t>
      </w:r>
      <w:r w:rsidRPr="00A56021">
        <w:rPr>
          <w:color w:val="000000"/>
          <w:sz w:val="24"/>
          <w:szCs w:val="24"/>
        </w:rPr>
        <w:t xml:space="preserve"> czynności</w:t>
      </w:r>
      <w:ins w:id="1" w:author="Michał" w:date="2019-11-27T09:48:00Z">
        <w:r w:rsidR="004633A9">
          <w:rPr>
            <w:color w:val="000000"/>
            <w:sz w:val="24"/>
            <w:szCs w:val="24"/>
          </w:rPr>
          <w:t xml:space="preserve"> </w:t>
        </w:r>
      </w:ins>
      <w:r w:rsidR="004633A9">
        <w:rPr>
          <w:color w:val="000000"/>
          <w:sz w:val="24"/>
          <w:szCs w:val="24"/>
        </w:rPr>
        <w:t>i</w:t>
      </w:r>
      <w:r w:rsidR="001C3A11">
        <w:rPr>
          <w:color w:val="000000"/>
          <w:sz w:val="24"/>
          <w:szCs w:val="24"/>
        </w:rPr>
        <w:t> </w:t>
      </w:r>
      <w:r w:rsidR="004633A9">
        <w:rPr>
          <w:color w:val="000000"/>
          <w:sz w:val="24"/>
          <w:szCs w:val="24"/>
        </w:rPr>
        <w:t xml:space="preserve">uprawniać będzie Zamawiającego do </w:t>
      </w:r>
      <w:r w:rsidR="00171758">
        <w:rPr>
          <w:color w:val="000000"/>
          <w:sz w:val="24"/>
          <w:szCs w:val="24"/>
        </w:rPr>
        <w:t>naliczenia Wykonawcy</w:t>
      </w:r>
      <w:r w:rsidR="004633A9">
        <w:rPr>
          <w:color w:val="000000"/>
          <w:sz w:val="24"/>
          <w:szCs w:val="24"/>
        </w:rPr>
        <w:t xml:space="preserve"> kary umownej, o której mowa w zdaniu pierwszym</w:t>
      </w:r>
      <w:r w:rsidRPr="00A56021">
        <w:rPr>
          <w:color w:val="000000"/>
          <w:sz w:val="24"/>
          <w:szCs w:val="24"/>
        </w:rPr>
        <w:t xml:space="preserve">. </w:t>
      </w:r>
    </w:p>
    <w:p w14:paraId="18383B7A" w14:textId="5B1D393B" w:rsidR="004633A9" w:rsidRPr="00A56021" w:rsidRDefault="004633A9" w:rsidP="00AB5190">
      <w:pPr>
        <w:numPr>
          <w:ilvl w:val="0"/>
          <w:numId w:val="1"/>
        </w:numPr>
        <w:suppressAutoHyphens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sytuacji opisanej w ust. 20 powyżej, </w:t>
      </w:r>
      <w:r w:rsidR="00171758">
        <w:rPr>
          <w:sz w:val="24"/>
          <w:szCs w:val="24"/>
        </w:rPr>
        <w:t>po naliczeniu Wykonawcy kary umownej za</w:t>
      </w:r>
      <w:r w:rsidR="001C3A11">
        <w:rPr>
          <w:sz w:val="24"/>
          <w:szCs w:val="24"/>
        </w:rPr>
        <w:t> </w:t>
      </w:r>
      <w:r w:rsidR="00171758">
        <w:rPr>
          <w:sz w:val="24"/>
          <w:szCs w:val="24"/>
        </w:rPr>
        <w:t xml:space="preserve">niespełnienie opisanych tam wymogów (w tym niezłożenia Zamawiającemu wymaganych przez niego dokumentów), Wykonawca zobowiązany jest do usunięcia naruszeń tj. wykazania spełnienia opisanych wyżej wymogów lub przedłożenia żądanej dokumentacji w dodatkowym wyznaczonym przez Zamawiającego terminie, nie krótszym niż 14 dni. Ponowne niewywiązanie się z obowiązków przez Wykonawcę lub podwykonawcę uprawnia do naliczania Wykonawcy dalszych kar umownych wskazanych w ust. 20 powyżej, aż do wykonania zobowiązania przez Wykonawcę lub podwykonawcę, za którego działania i zaniechania Wykonawca odpowiada jak za własne.  </w:t>
      </w:r>
    </w:p>
    <w:p w14:paraId="0F5BD158" w14:textId="77777777" w:rsidR="00AB5190" w:rsidRPr="00A56021" w:rsidRDefault="00AB5190" w:rsidP="00AB5190">
      <w:pPr>
        <w:numPr>
          <w:ilvl w:val="0"/>
          <w:numId w:val="1"/>
        </w:numPr>
        <w:suppressAutoHyphens w:val="0"/>
        <w:ind w:left="284" w:hanging="284"/>
        <w:jc w:val="both"/>
        <w:rPr>
          <w:sz w:val="24"/>
          <w:szCs w:val="24"/>
        </w:rPr>
      </w:pPr>
      <w:r w:rsidRPr="00A56021">
        <w:rPr>
          <w:color w:val="000000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</w:t>
      </w:r>
      <w:r w:rsidRPr="00A56021">
        <w:rPr>
          <w:sz w:val="24"/>
          <w:szCs w:val="24"/>
        </w:rPr>
        <w:t xml:space="preserve"> Inspekcję Pracy.</w:t>
      </w:r>
    </w:p>
    <w:p w14:paraId="507AC73A" w14:textId="77777777" w:rsidR="00AB5190" w:rsidRPr="00136354" w:rsidRDefault="00AB5190" w:rsidP="00AB5190">
      <w:pPr>
        <w:widowControl w:val="0"/>
        <w:jc w:val="both"/>
        <w:rPr>
          <w:sz w:val="36"/>
          <w:szCs w:val="24"/>
        </w:rPr>
      </w:pPr>
    </w:p>
    <w:p w14:paraId="1139E6FF" w14:textId="602190D3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4</w:t>
      </w:r>
    </w:p>
    <w:p w14:paraId="755F7FD4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Obowiązki Zamawiającego</w:t>
      </w:r>
    </w:p>
    <w:p w14:paraId="6BB7D4E2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66EDF76" w14:textId="4E0FC612" w:rsidR="00AB5190" w:rsidRPr="00A56021" w:rsidRDefault="00AB5190" w:rsidP="00AB5190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 dostarczy Wykonawcy wykaz adresów nieruchomości objętych umową odbioru odpadów oraz miejsc gromadzenia odpadów w</w:t>
      </w:r>
      <w:r w:rsidR="00B71524">
        <w:rPr>
          <w:sz w:val="24"/>
          <w:szCs w:val="24"/>
        </w:rPr>
        <w:t xml:space="preserve"> terminie nie później niż do 31 </w:t>
      </w:r>
      <w:r w:rsidRPr="00A56021">
        <w:rPr>
          <w:sz w:val="24"/>
          <w:szCs w:val="24"/>
        </w:rPr>
        <w:t>grudnia 201</w:t>
      </w:r>
      <w:r w:rsidR="004E1C20" w:rsidRPr="00A56021">
        <w:rPr>
          <w:sz w:val="24"/>
          <w:szCs w:val="24"/>
        </w:rPr>
        <w:t>9</w:t>
      </w:r>
      <w:r w:rsidR="001C3A1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r</w:t>
      </w:r>
      <w:r w:rsidR="00AA4BCE" w:rsidRPr="00A56021">
        <w:rPr>
          <w:sz w:val="24"/>
          <w:szCs w:val="24"/>
        </w:rPr>
        <w:t xml:space="preserve">. </w:t>
      </w:r>
      <w:r w:rsidRPr="00A56021">
        <w:rPr>
          <w:sz w:val="24"/>
          <w:szCs w:val="24"/>
        </w:rPr>
        <w:t>Zamawiający i Wykonawca wspólnie odpowiadają za informowanie mieszkańców o zasadach i terminach odbierania pos</w:t>
      </w:r>
      <w:r w:rsidR="001C3A11">
        <w:rPr>
          <w:sz w:val="24"/>
          <w:szCs w:val="24"/>
        </w:rPr>
        <w:t>zczególnych rodzajów odpadów. W </w:t>
      </w:r>
      <w:r w:rsidRPr="00A56021">
        <w:rPr>
          <w:sz w:val="24"/>
          <w:szCs w:val="24"/>
        </w:rPr>
        <w:t>tym celu Wykonawca sporządza harmonogramy odbioru, które Zamawiający będzie akceptował i publikował na stronie internetowej Gminy Świerzno oraz w formie papierowej, które będzie dystrybuował.</w:t>
      </w:r>
    </w:p>
    <w:p w14:paraId="667F60FF" w14:textId="77777777" w:rsidR="00AB5190" w:rsidRPr="00A56021" w:rsidRDefault="00AB5190" w:rsidP="00AB5190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56021">
        <w:rPr>
          <w:sz w:val="24"/>
          <w:szCs w:val="24"/>
        </w:rPr>
        <w:t>Informowanie Wykonawcy o ewentualnych zmianach mających wpływ na warunki świadczenia usług.</w:t>
      </w:r>
    </w:p>
    <w:p w14:paraId="3FB8FA24" w14:textId="0B2983F3" w:rsidR="00AB5190" w:rsidRPr="00A56021" w:rsidRDefault="00AB5190" w:rsidP="00AB5190">
      <w:pPr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Zamawiający będzie samodzielnie rozliczał się z Regionalnym Zakładem </w:t>
      </w:r>
      <w:r w:rsidR="00171758">
        <w:rPr>
          <w:sz w:val="24"/>
          <w:szCs w:val="24"/>
        </w:rPr>
        <w:t xml:space="preserve">Gospodarowania </w:t>
      </w:r>
      <w:r w:rsidRPr="00A56021">
        <w:rPr>
          <w:sz w:val="24"/>
          <w:szCs w:val="24"/>
        </w:rPr>
        <w:t>Odpadami w Słajsinie za przyjęte odpady zebrane od właścicieli nieruchomości z terenu Gminy Świerzno.</w:t>
      </w:r>
    </w:p>
    <w:p w14:paraId="3661194F" w14:textId="77777777" w:rsidR="00AB5190" w:rsidRPr="00136354" w:rsidRDefault="00AB5190" w:rsidP="00AB5190">
      <w:pPr>
        <w:autoSpaceDE w:val="0"/>
        <w:autoSpaceDN w:val="0"/>
        <w:adjustRightInd w:val="0"/>
        <w:rPr>
          <w:b/>
          <w:bCs/>
          <w:sz w:val="56"/>
          <w:szCs w:val="24"/>
        </w:rPr>
      </w:pPr>
    </w:p>
    <w:p w14:paraId="4614CA8F" w14:textId="02BDCCC4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lastRenderedPageBreak/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5</w:t>
      </w:r>
    </w:p>
    <w:p w14:paraId="26ABA824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Wynagrodzenie</w:t>
      </w:r>
    </w:p>
    <w:p w14:paraId="225E3EE7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49FE4E2" w14:textId="1C0D3D36" w:rsidR="00AB5190" w:rsidRPr="00A56021" w:rsidRDefault="00AB5190" w:rsidP="00AB5190">
      <w:pPr>
        <w:numPr>
          <w:ilvl w:val="0"/>
          <w:numId w:val="6"/>
        </w:numPr>
        <w:tabs>
          <w:tab w:val="num" w:pos="374"/>
        </w:tabs>
        <w:suppressAutoHyphens w:val="0"/>
        <w:ind w:left="374" w:hanging="374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Strony ustalają, że  za realizację przedmiotu umowy Wykonawcy przysługuje  wynagrodzenie równe iloczynowi ilości odpadów</w:t>
      </w:r>
      <w:r w:rsidR="001C3A11">
        <w:rPr>
          <w:sz w:val="24"/>
          <w:szCs w:val="24"/>
        </w:rPr>
        <w:t xml:space="preserve"> danego rodzaju (wynikającej  z </w:t>
      </w:r>
      <w:r w:rsidRPr="00A56021">
        <w:rPr>
          <w:sz w:val="24"/>
          <w:szCs w:val="24"/>
        </w:rPr>
        <w:t>raportów wagowych) odebranych od właścicieli nieruch</w:t>
      </w:r>
      <w:r w:rsidR="0029163E">
        <w:rPr>
          <w:sz w:val="24"/>
          <w:szCs w:val="24"/>
        </w:rPr>
        <w:t xml:space="preserve">omości z terenu Gminy Świerzno </w:t>
      </w:r>
      <w:r w:rsidRPr="00A56021">
        <w:rPr>
          <w:sz w:val="24"/>
          <w:szCs w:val="24"/>
        </w:rPr>
        <w:t>i dostarczonych  do Stacji  Przeładunkowej Odpadów w Mokrawicy i ceny jednostkowej brutto za 1Mg  danego rodzaju odpadó</w:t>
      </w:r>
      <w:r w:rsidR="001C3A11">
        <w:rPr>
          <w:sz w:val="24"/>
          <w:szCs w:val="24"/>
        </w:rPr>
        <w:t>w, zgodnie z ofertą Wykonawcy z </w:t>
      </w:r>
      <w:r w:rsidRPr="00A56021">
        <w:rPr>
          <w:sz w:val="24"/>
          <w:szCs w:val="24"/>
        </w:rPr>
        <w:t xml:space="preserve">dnia ………..  :  które wynoszą: </w:t>
      </w:r>
    </w:p>
    <w:p w14:paraId="551C7815" w14:textId="77777777" w:rsidR="00AB5190" w:rsidRPr="00A56021" w:rsidRDefault="00AB5190" w:rsidP="00AB5190">
      <w:pPr>
        <w:ind w:firstLine="708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1)  za 1 Mg odpadów komunalnych zmieszanych:  </w:t>
      </w:r>
    </w:p>
    <w:p w14:paraId="4037B07F" w14:textId="77777777" w:rsidR="00AB5190" w:rsidRPr="00A56021" w:rsidRDefault="00AB5190" w:rsidP="00AB5190">
      <w:pPr>
        <w:numPr>
          <w:ilvl w:val="1"/>
          <w:numId w:val="6"/>
        </w:numPr>
        <w:tabs>
          <w:tab w:val="num" w:pos="1094"/>
          <w:tab w:val="num" w:pos="1814"/>
        </w:tabs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337ABD12" w14:textId="77777777" w:rsidR="00AB5190" w:rsidRPr="00A56021" w:rsidRDefault="00AB5190" w:rsidP="00AB5190">
      <w:pPr>
        <w:numPr>
          <w:ilvl w:val="1"/>
          <w:numId w:val="6"/>
        </w:numPr>
        <w:tabs>
          <w:tab w:val="num" w:pos="1094"/>
          <w:tab w:val="num" w:pos="1814"/>
        </w:tabs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06B43994" w14:textId="77777777" w:rsidR="00AB5190" w:rsidRPr="00A56021" w:rsidRDefault="00AB5190" w:rsidP="00AB5190">
      <w:pPr>
        <w:tabs>
          <w:tab w:val="num" w:pos="1440"/>
          <w:tab w:val="num" w:pos="1814"/>
        </w:tabs>
        <w:ind w:firstLine="708"/>
        <w:rPr>
          <w:sz w:val="24"/>
          <w:szCs w:val="24"/>
        </w:rPr>
      </w:pPr>
      <w:r w:rsidRPr="00A56021">
        <w:rPr>
          <w:sz w:val="24"/>
          <w:szCs w:val="24"/>
        </w:rPr>
        <w:t>2)   za  Mg odpadów komunalnych segregowanych – papieru i tektury:</w:t>
      </w:r>
    </w:p>
    <w:p w14:paraId="4B1194AB" w14:textId="3FE41DBE" w:rsidR="00AB5190" w:rsidRPr="00A56021" w:rsidRDefault="00483C24" w:rsidP="00483C24">
      <w:pPr>
        <w:tabs>
          <w:tab w:val="num" w:pos="1440"/>
          <w:tab w:val="num" w:pos="1814"/>
        </w:tabs>
        <w:suppressAutoHyphens w:val="0"/>
        <w:ind w:left="108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a) </w:t>
      </w:r>
      <w:r w:rsidR="00AB5190" w:rsidRPr="00A56021">
        <w:rPr>
          <w:sz w:val="24"/>
          <w:szCs w:val="24"/>
        </w:rPr>
        <w:t>cena netto ……….zł plus podatek VAT 8%</w:t>
      </w:r>
    </w:p>
    <w:p w14:paraId="7C813CE8" w14:textId="77777777" w:rsidR="00AB5190" w:rsidRPr="00A56021" w:rsidRDefault="00AB5190" w:rsidP="00AB5190">
      <w:pPr>
        <w:numPr>
          <w:ilvl w:val="1"/>
          <w:numId w:val="6"/>
        </w:numPr>
        <w:tabs>
          <w:tab w:val="num" w:pos="1094"/>
          <w:tab w:val="num" w:pos="1814"/>
        </w:tabs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050A99DA" w14:textId="67D49DFC" w:rsidR="00AB5190" w:rsidRPr="00A56021" w:rsidRDefault="004E1C20" w:rsidP="004E1C20">
      <w:pPr>
        <w:suppressAutoHyphens w:val="0"/>
        <w:ind w:left="36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       3) </w:t>
      </w:r>
      <w:r w:rsidR="00AB5190" w:rsidRPr="00A56021">
        <w:rPr>
          <w:sz w:val="24"/>
          <w:szCs w:val="24"/>
        </w:rPr>
        <w:t>za 1 Mg odpadów komunalnych segregowanych  z tworzyw sztucznych i metali:</w:t>
      </w:r>
    </w:p>
    <w:p w14:paraId="02BD068F" w14:textId="77777777" w:rsidR="00AB5190" w:rsidRPr="00A56021" w:rsidRDefault="00AB5190" w:rsidP="00AB5190">
      <w:pPr>
        <w:numPr>
          <w:ilvl w:val="0"/>
          <w:numId w:val="8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28B13E91" w14:textId="77777777" w:rsidR="00AB5190" w:rsidRPr="00A56021" w:rsidRDefault="00AB5190" w:rsidP="00AB5190">
      <w:pPr>
        <w:numPr>
          <w:ilvl w:val="0"/>
          <w:numId w:val="8"/>
        </w:num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32BA175F" w14:textId="77777777" w:rsidR="00AB5190" w:rsidRPr="00A56021" w:rsidRDefault="00AB5190" w:rsidP="00AB5190">
      <w:pPr>
        <w:tabs>
          <w:tab w:val="num" w:pos="0"/>
        </w:tabs>
        <w:jc w:val="both"/>
        <w:rPr>
          <w:sz w:val="24"/>
          <w:szCs w:val="24"/>
        </w:rPr>
      </w:pPr>
      <w:r w:rsidRPr="00A56021">
        <w:rPr>
          <w:sz w:val="24"/>
          <w:szCs w:val="24"/>
        </w:rPr>
        <w:tab/>
        <w:t xml:space="preserve">4)  za 1 Mg odpadów komunalnych segregowanych   - szkła:   </w:t>
      </w:r>
    </w:p>
    <w:p w14:paraId="281F6810" w14:textId="77777777" w:rsidR="00AB5190" w:rsidRPr="00A56021" w:rsidRDefault="00AB5190" w:rsidP="00AB5190">
      <w:pPr>
        <w:numPr>
          <w:ilvl w:val="0"/>
          <w:numId w:val="9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57E7EB67" w14:textId="77777777" w:rsidR="00AB5190" w:rsidRPr="00A56021" w:rsidRDefault="00AB5190" w:rsidP="00AB5190">
      <w:pPr>
        <w:numPr>
          <w:ilvl w:val="0"/>
          <w:numId w:val="9"/>
        </w:num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773EB418" w14:textId="77777777" w:rsidR="00AB5190" w:rsidRPr="00A56021" w:rsidRDefault="00AB5190" w:rsidP="00AB5190">
      <w:pPr>
        <w:ind w:firstLine="708"/>
        <w:rPr>
          <w:sz w:val="24"/>
          <w:szCs w:val="24"/>
        </w:rPr>
      </w:pPr>
      <w:r w:rsidRPr="00A56021">
        <w:rPr>
          <w:sz w:val="24"/>
          <w:szCs w:val="24"/>
        </w:rPr>
        <w:t xml:space="preserve">5)  za 1 Mg odpadów komunalnych wielkogabarytowych :  </w:t>
      </w:r>
    </w:p>
    <w:p w14:paraId="3B8FE937" w14:textId="77777777" w:rsidR="00AB5190" w:rsidRPr="00A56021" w:rsidRDefault="00AB5190" w:rsidP="00AB5190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1AF2BD6C" w14:textId="77777777" w:rsidR="00AB5190" w:rsidRPr="00A56021" w:rsidRDefault="00AB5190" w:rsidP="00AB5190">
      <w:pPr>
        <w:numPr>
          <w:ilvl w:val="0"/>
          <w:numId w:val="10"/>
        </w:num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>cena brutto ………zł ( słownie:  ………………………………………………….)</w:t>
      </w:r>
    </w:p>
    <w:p w14:paraId="6D5994ED" w14:textId="6D814C49" w:rsidR="00AB5190" w:rsidRPr="00A56021" w:rsidRDefault="00AB5190" w:rsidP="00AB5190">
      <w:pPr>
        <w:ind w:firstLine="708"/>
        <w:rPr>
          <w:sz w:val="24"/>
          <w:szCs w:val="24"/>
        </w:rPr>
      </w:pPr>
      <w:r w:rsidRPr="00A56021">
        <w:rPr>
          <w:sz w:val="24"/>
          <w:szCs w:val="24"/>
        </w:rPr>
        <w:t xml:space="preserve">6)  za 1 Mg odpadów </w:t>
      </w:r>
      <w:r w:rsidR="004E1C20" w:rsidRPr="00A56021">
        <w:rPr>
          <w:sz w:val="24"/>
          <w:szCs w:val="24"/>
        </w:rPr>
        <w:t>ulegających biodegradacji</w:t>
      </w:r>
      <w:r w:rsidRPr="00A56021">
        <w:rPr>
          <w:sz w:val="24"/>
          <w:szCs w:val="24"/>
        </w:rPr>
        <w:t xml:space="preserve"> :  </w:t>
      </w:r>
    </w:p>
    <w:p w14:paraId="20B326E2" w14:textId="013A5740" w:rsidR="00AB5190" w:rsidRPr="00A56021" w:rsidRDefault="00AB5190" w:rsidP="00AB5190">
      <w:pPr>
        <w:numPr>
          <w:ilvl w:val="0"/>
          <w:numId w:val="10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cena netto ……….zł plus podatek VAT 8%</w:t>
      </w:r>
    </w:p>
    <w:p w14:paraId="13E77D67" w14:textId="62BDC27B" w:rsidR="00AB5190" w:rsidRPr="00A56021" w:rsidRDefault="00AB5190" w:rsidP="00AB5190">
      <w:pPr>
        <w:numPr>
          <w:ilvl w:val="0"/>
          <w:numId w:val="10"/>
        </w:numPr>
        <w:suppressAutoHyphens w:val="0"/>
        <w:rPr>
          <w:sz w:val="24"/>
          <w:szCs w:val="24"/>
        </w:rPr>
      </w:pPr>
      <w:bookmarkStart w:id="2" w:name="_Hlk24454447"/>
      <w:r w:rsidRPr="00A56021">
        <w:rPr>
          <w:sz w:val="24"/>
          <w:szCs w:val="24"/>
        </w:rPr>
        <w:t>cena brutto ………zł ( słownie:  ………………………………………………….)</w:t>
      </w:r>
    </w:p>
    <w:bookmarkEnd w:id="2"/>
    <w:p w14:paraId="24DAE524" w14:textId="1B1D3950" w:rsidR="004E1C20" w:rsidRPr="00A56021" w:rsidRDefault="00483C24" w:rsidP="004E1C20">
      <w:p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 xml:space="preserve">              </w:t>
      </w:r>
      <w:r w:rsidR="004E1C20" w:rsidRPr="00A56021">
        <w:rPr>
          <w:sz w:val="24"/>
          <w:szCs w:val="24"/>
        </w:rPr>
        <w:t xml:space="preserve">7) za 1 Mg </w:t>
      </w:r>
      <w:r w:rsidRPr="00A56021">
        <w:rPr>
          <w:sz w:val="24"/>
          <w:szCs w:val="24"/>
        </w:rPr>
        <w:t xml:space="preserve">zużytych urządzeń elektrycznych i elektronicznych:  </w:t>
      </w:r>
    </w:p>
    <w:p w14:paraId="700D3C19" w14:textId="3631EC52" w:rsidR="000A741E" w:rsidRPr="00A56021" w:rsidRDefault="000A741E" w:rsidP="000A741E">
      <w:p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                      </w:t>
      </w:r>
      <w:r w:rsidR="00041012" w:rsidRPr="00A56021">
        <w:rPr>
          <w:sz w:val="24"/>
          <w:szCs w:val="24"/>
        </w:rPr>
        <w:t>a)</w:t>
      </w:r>
      <w:r w:rsidRPr="00A56021">
        <w:rPr>
          <w:sz w:val="24"/>
          <w:szCs w:val="24"/>
        </w:rPr>
        <w:t xml:space="preserve"> </w:t>
      </w:r>
      <w:r w:rsidR="00B52E5E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cena netto ……….zł plus podatek VAT 8%</w:t>
      </w:r>
    </w:p>
    <w:p w14:paraId="1104EF93" w14:textId="3443D6DD" w:rsidR="00B52E5E" w:rsidRPr="00A56021" w:rsidRDefault="00B52E5E" w:rsidP="00B52E5E">
      <w:pPr>
        <w:suppressAutoHyphens w:val="0"/>
        <w:rPr>
          <w:sz w:val="24"/>
          <w:szCs w:val="24"/>
        </w:rPr>
      </w:pPr>
      <w:r w:rsidRPr="00A56021">
        <w:rPr>
          <w:sz w:val="24"/>
          <w:szCs w:val="24"/>
        </w:rPr>
        <w:t xml:space="preserve">                      b)  cena brutto ………zł ( słownie:  ………………………………………………….)</w:t>
      </w:r>
    </w:p>
    <w:p w14:paraId="4D9C615E" w14:textId="05678856" w:rsidR="00B52E5E" w:rsidRPr="00A56021" w:rsidRDefault="00B52E5E" w:rsidP="000A741E">
      <w:pPr>
        <w:suppressAutoHyphens w:val="0"/>
        <w:jc w:val="both"/>
        <w:rPr>
          <w:sz w:val="24"/>
          <w:szCs w:val="24"/>
        </w:rPr>
      </w:pPr>
    </w:p>
    <w:p w14:paraId="32C28EF8" w14:textId="46C78238" w:rsidR="00AB5190" w:rsidRPr="00A56021" w:rsidRDefault="00AB5190" w:rsidP="00041012">
      <w:pPr>
        <w:suppressAutoHyphens w:val="0"/>
        <w:rPr>
          <w:sz w:val="24"/>
          <w:szCs w:val="24"/>
        </w:rPr>
      </w:pPr>
    </w:p>
    <w:p w14:paraId="6CF37C8F" w14:textId="1E2B4B7F" w:rsidR="00AB5190" w:rsidRDefault="00AB5190" w:rsidP="0029163E">
      <w:pPr>
        <w:ind w:left="284" w:hanging="284"/>
        <w:jc w:val="both"/>
        <w:rPr>
          <w:sz w:val="24"/>
          <w:szCs w:val="24"/>
        </w:rPr>
      </w:pPr>
      <w:r w:rsidRPr="0029163E">
        <w:rPr>
          <w:sz w:val="24"/>
          <w:szCs w:val="24"/>
        </w:rPr>
        <w:t>2.</w:t>
      </w:r>
      <w:r w:rsidR="0029163E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 xml:space="preserve">Ustala się, że ceny podane w ust. 1 niniejszego  paragrafu   uwzględniają  wszystkie  obowiązujące w Polsce </w:t>
      </w:r>
      <w:r w:rsidR="00B52E5E" w:rsidRPr="00A56021">
        <w:rPr>
          <w:sz w:val="24"/>
          <w:szCs w:val="24"/>
        </w:rPr>
        <w:t xml:space="preserve">   </w:t>
      </w:r>
      <w:r w:rsidRPr="00A56021">
        <w:rPr>
          <w:sz w:val="24"/>
          <w:szCs w:val="24"/>
        </w:rPr>
        <w:t xml:space="preserve">podatki oraz wszelkie inne opłaty  związane z wykonywaniem usług będących  przedmiotem umowy. </w:t>
      </w:r>
    </w:p>
    <w:p w14:paraId="0A628CAF" w14:textId="25A1AA11" w:rsidR="002247AA" w:rsidRPr="00A56021" w:rsidRDefault="002247AA" w:rsidP="0029163E">
      <w:pPr>
        <w:ind w:left="284" w:hanging="284"/>
        <w:jc w:val="both"/>
        <w:rPr>
          <w:color w:val="FF0000"/>
          <w:sz w:val="24"/>
          <w:szCs w:val="24"/>
        </w:rPr>
      </w:pPr>
      <w:r w:rsidRPr="0029163E">
        <w:rPr>
          <w:sz w:val="24"/>
          <w:szCs w:val="24"/>
        </w:rPr>
        <w:t>3.</w:t>
      </w:r>
      <w:r>
        <w:rPr>
          <w:sz w:val="24"/>
          <w:szCs w:val="24"/>
        </w:rPr>
        <w:t xml:space="preserve"> Określone w umowie wynagrodzenie Wykonawcy </w:t>
      </w:r>
      <w:r w:rsidRPr="002247AA">
        <w:rPr>
          <w:sz w:val="24"/>
          <w:szCs w:val="24"/>
        </w:rPr>
        <w:t xml:space="preserve">obejmuje wykonanie całego przedmiotu </w:t>
      </w:r>
      <w:r>
        <w:rPr>
          <w:sz w:val="24"/>
          <w:szCs w:val="24"/>
        </w:rPr>
        <w:t>umowy i z</w:t>
      </w:r>
      <w:r w:rsidRPr="002247AA">
        <w:rPr>
          <w:sz w:val="24"/>
          <w:szCs w:val="24"/>
        </w:rPr>
        <w:t>awiera</w:t>
      </w:r>
      <w:r>
        <w:rPr>
          <w:sz w:val="24"/>
          <w:szCs w:val="24"/>
        </w:rPr>
        <w:t xml:space="preserve"> wynagrodzenie należne za podejmowanie</w:t>
      </w:r>
      <w:r w:rsidRPr="002247AA">
        <w:rPr>
          <w:sz w:val="24"/>
          <w:szCs w:val="24"/>
        </w:rPr>
        <w:t xml:space="preserve"> wszelkich działań Wykonawcy związanych z realizacją przedmiotu </w:t>
      </w:r>
      <w:r>
        <w:rPr>
          <w:sz w:val="24"/>
          <w:szCs w:val="24"/>
        </w:rPr>
        <w:t>umowy, obejmuje także wynagrodzenie za wszystkie obowiązki Wykonawcy niezbędne do prawidłowego zrealizowania przedmiotu umowy. Jest to wynagrodzenie kompletne jednoznaczne i ostateczne.</w:t>
      </w:r>
    </w:p>
    <w:p w14:paraId="53FE6A31" w14:textId="7517FCF9" w:rsidR="00AB5190" w:rsidRPr="00A56021" w:rsidRDefault="002247AA" w:rsidP="0029163E">
      <w:pPr>
        <w:ind w:left="284" w:hanging="284"/>
        <w:jc w:val="both"/>
        <w:rPr>
          <w:sz w:val="24"/>
          <w:szCs w:val="24"/>
        </w:rPr>
      </w:pPr>
      <w:r w:rsidRPr="0029163E">
        <w:rPr>
          <w:sz w:val="24"/>
          <w:szCs w:val="24"/>
        </w:rPr>
        <w:t>4.</w:t>
      </w:r>
      <w:r w:rsidR="0029163E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 xml:space="preserve">Wynagrodzenie, będzie płatne miesięcznie </w:t>
      </w:r>
      <w:r>
        <w:rPr>
          <w:sz w:val="24"/>
          <w:szCs w:val="24"/>
        </w:rPr>
        <w:t xml:space="preserve"> z dołu, tj. za poprzedni miesiąc </w:t>
      </w:r>
      <w:r w:rsidR="00AB5190" w:rsidRPr="00A56021">
        <w:rPr>
          <w:sz w:val="24"/>
          <w:szCs w:val="24"/>
        </w:rPr>
        <w:t>na rachunek bankowy Wykonawcy</w:t>
      </w:r>
      <w:r>
        <w:rPr>
          <w:sz w:val="24"/>
          <w:szCs w:val="24"/>
        </w:rPr>
        <w:t xml:space="preserve"> wskazany na fakturze</w:t>
      </w:r>
      <w:r w:rsidR="00AB5190" w:rsidRPr="00A56021">
        <w:rPr>
          <w:sz w:val="24"/>
          <w:szCs w:val="24"/>
        </w:rPr>
        <w:t xml:space="preserve">, w terminie …….. dni licząc od daty doręczenia Zamawiającemu prawidłowo wystawionej faktury oraz raportów wagowych </w:t>
      </w:r>
      <w:r w:rsidR="00AB5190" w:rsidRPr="00A56021">
        <w:rPr>
          <w:sz w:val="24"/>
          <w:szCs w:val="24"/>
        </w:rPr>
        <w:lastRenderedPageBreak/>
        <w:t>potwierdzonych przez Stację Przeładunkową w Mokrawicy.</w:t>
      </w:r>
      <w:r>
        <w:rPr>
          <w:sz w:val="24"/>
          <w:szCs w:val="24"/>
        </w:rPr>
        <w:t xml:space="preserve"> W przypadku błędnie wystawionej faktury, wskazany w zdaniu poprzedzającym termin liczony jest od daty doręczenia odpowiedniej korekty.</w:t>
      </w:r>
    </w:p>
    <w:p w14:paraId="14B7E039" w14:textId="77777777" w:rsidR="002247AA" w:rsidRDefault="002247AA" w:rsidP="0029163E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5. Wykonawca uprawniony jest do wystawienia faktury za dany miesiąc nie wcześniej niż pierwszego dnia roboczego miesiąca następującego po miesiącu, którego dotyczy faktura.</w:t>
      </w:r>
    </w:p>
    <w:p w14:paraId="13D36952" w14:textId="59DF8FB6" w:rsidR="00C42C5C" w:rsidRDefault="002247AA" w:rsidP="00AB51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29163E">
        <w:rPr>
          <w:sz w:val="24"/>
          <w:szCs w:val="24"/>
        </w:rPr>
        <w:t xml:space="preserve"> </w:t>
      </w:r>
      <w:r>
        <w:rPr>
          <w:sz w:val="24"/>
          <w:szCs w:val="24"/>
        </w:rPr>
        <w:t>Za dzień zapłaty strony uznają datę obciążenia rachunku bankowego Zamawiającego.</w:t>
      </w:r>
    </w:p>
    <w:p w14:paraId="51F6AC8E" w14:textId="25B58E9B" w:rsidR="00E84426" w:rsidRDefault="00E84426" w:rsidP="0029163E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Strony oświadczają, że cena wskazana w ofercie Wykonawcy, obejmująca realizację całości przedmiotu zamówienia tj. ……………………… zł brutto jest jedynie szacunkową wartością umowy. </w:t>
      </w:r>
    </w:p>
    <w:p w14:paraId="623CB789" w14:textId="307C17ED" w:rsidR="00AB5190" w:rsidRPr="00A56021" w:rsidRDefault="002247AA" w:rsidP="00AB51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E59E586" w14:textId="46653413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6</w:t>
      </w:r>
    </w:p>
    <w:p w14:paraId="69C72EF4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Ubezpieczenie</w:t>
      </w:r>
    </w:p>
    <w:p w14:paraId="1961285A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F55B2C7" w14:textId="6DCFFEDA" w:rsidR="00AB5190" w:rsidRPr="00A56021" w:rsidRDefault="00296E93" w:rsidP="00AB519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zobowiązany jest do zawarcia odpowiednich umów ubezpieczeń obejmujących szkody powstałe w zawiązku z </w:t>
      </w:r>
      <w:r w:rsidR="001C3A11">
        <w:rPr>
          <w:sz w:val="24"/>
          <w:szCs w:val="24"/>
        </w:rPr>
        <w:t>zaistnieniem zdarzeń losowych i </w:t>
      </w:r>
      <w:r>
        <w:rPr>
          <w:sz w:val="24"/>
          <w:szCs w:val="24"/>
        </w:rPr>
        <w:t>odpowiedzialności cywilnej w trakcie realizacji umowy</w:t>
      </w:r>
      <w:r w:rsidR="002B7B84">
        <w:rPr>
          <w:sz w:val="24"/>
          <w:szCs w:val="24"/>
        </w:rPr>
        <w:t>, a także utrzymać ubezpieczenia przez cały okres trwania umowy</w:t>
      </w:r>
      <w:r>
        <w:rPr>
          <w:sz w:val="24"/>
          <w:szCs w:val="24"/>
        </w:rPr>
        <w:t>.</w:t>
      </w:r>
    </w:p>
    <w:p w14:paraId="55B84AF7" w14:textId="0DDBCC80" w:rsidR="00AB5190" w:rsidRPr="00A56021" w:rsidRDefault="00AB5190" w:rsidP="00AB519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Ubezpieczeniu</w:t>
      </w:r>
      <w:r w:rsidR="00232395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podlegają w szczególności: urządz</w:t>
      </w:r>
      <w:r w:rsidR="001C3A11">
        <w:rPr>
          <w:sz w:val="24"/>
          <w:szCs w:val="24"/>
        </w:rPr>
        <w:t>enia, mienie ruchome związane z </w:t>
      </w:r>
      <w:r w:rsidRPr="00A56021">
        <w:rPr>
          <w:sz w:val="24"/>
          <w:szCs w:val="24"/>
        </w:rPr>
        <w:t>prowadzeniem usług – od zdarzeń losowych, odpowiedzialność cywilna za szkody oraz następstw nieszczęśliwych wypadków dotyczące pracowników i osób trzecich powstałe  w związku  z prowadzonymi usługami, w tym także ruchem pojazdów mechanicznych.</w:t>
      </w:r>
    </w:p>
    <w:p w14:paraId="1A20DB4C" w14:textId="77777777" w:rsidR="00AB5190" w:rsidRPr="00A56021" w:rsidRDefault="00AB5190" w:rsidP="00AB519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Koszty ubezpieczenia ponosi Wykonawca.</w:t>
      </w:r>
    </w:p>
    <w:p w14:paraId="7989A5DB" w14:textId="44410804" w:rsidR="00AB5190" w:rsidRPr="00A56021" w:rsidRDefault="00AB5190" w:rsidP="00AB519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Wykonawca jest zobowiązany do przedstawienia na każde żądanie Zamawiającego polisy ubezpieczeniowej oraz dowodów opłacania składek. Umowa ubezpieczenia musi być zawarta nie później niż w ciągu 5 dni od zawarcia niniejszej umowy pod rygorem </w:t>
      </w:r>
      <w:r w:rsidR="002B7B84">
        <w:rPr>
          <w:sz w:val="24"/>
          <w:szCs w:val="24"/>
        </w:rPr>
        <w:t>uprawnienia Zamawiającego do odstąpienia od niniejszej umowy.</w:t>
      </w:r>
    </w:p>
    <w:p w14:paraId="30ACCC0E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01CF48C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1DE994B" w14:textId="338B9193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7</w:t>
      </w:r>
    </w:p>
    <w:p w14:paraId="73ABA497" w14:textId="0DDD602A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Odstąpienie</w:t>
      </w:r>
      <w:r w:rsidR="002B7B84">
        <w:rPr>
          <w:b/>
          <w:bCs/>
          <w:sz w:val="24"/>
          <w:szCs w:val="24"/>
        </w:rPr>
        <w:t xml:space="preserve"> od umowy</w:t>
      </w:r>
      <w:r w:rsidRPr="00A56021">
        <w:rPr>
          <w:b/>
          <w:bCs/>
          <w:sz w:val="24"/>
          <w:szCs w:val="24"/>
        </w:rPr>
        <w:t xml:space="preserve"> i</w:t>
      </w:r>
      <w:r w:rsidR="002B7B84">
        <w:rPr>
          <w:b/>
          <w:bCs/>
          <w:sz w:val="24"/>
          <w:szCs w:val="24"/>
        </w:rPr>
        <w:t xml:space="preserve"> jej</w:t>
      </w:r>
      <w:r w:rsidRPr="00A56021">
        <w:rPr>
          <w:b/>
          <w:bCs/>
          <w:sz w:val="24"/>
          <w:szCs w:val="24"/>
        </w:rPr>
        <w:t xml:space="preserve"> zmiany </w:t>
      </w:r>
    </w:p>
    <w:p w14:paraId="1AD62699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4938B3C" w14:textId="6F29C81A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 zastrzega sobie możliwość odstąpienia od</w:t>
      </w:r>
      <w:r w:rsidR="0034510A">
        <w:rPr>
          <w:sz w:val="24"/>
          <w:szCs w:val="24"/>
        </w:rPr>
        <w:t xml:space="preserve"> umowy z powodu okoliczności, o </w:t>
      </w:r>
      <w:r w:rsidRPr="00A56021">
        <w:rPr>
          <w:sz w:val="24"/>
          <w:szCs w:val="24"/>
        </w:rPr>
        <w:t xml:space="preserve">których mowa w art. 145 </w:t>
      </w:r>
      <w:r w:rsidR="002B7B84">
        <w:rPr>
          <w:sz w:val="24"/>
          <w:szCs w:val="24"/>
        </w:rPr>
        <w:t xml:space="preserve">ust. </w:t>
      </w:r>
      <w:r w:rsidRPr="00A56021">
        <w:rPr>
          <w:sz w:val="24"/>
          <w:szCs w:val="24"/>
        </w:rPr>
        <w:t>1 ustawy</w:t>
      </w:r>
      <w:r w:rsidR="002B7B84">
        <w:rPr>
          <w:sz w:val="24"/>
          <w:szCs w:val="24"/>
        </w:rPr>
        <w:t xml:space="preserve"> z dnia 29 stycznia 2004 r. Prawo zamówień publicznych</w:t>
      </w:r>
      <w:r w:rsidR="00B71745">
        <w:rPr>
          <w:sz w:val="24"/>
          <w:szCs w:val="24"/>
        </w:rPr>
        <w:t xml:space="preserve"> (Pzp)</w:t>
      </w:r>
      <w:r w:rsidRPr="00A56021">
        <w:rPr>
          <w:sz w:val="24"/>
          <w:szCs w:val="24"/>
        </w:rPr>
        <w:t xml:space="preserve">. W takim przypadku Wykonawca może żądać wyłącznie wynagrodzenia należnego z tytułu wykonanej części umowy. </w:t>
      </w:r>
    </w:p>
    <w:p w14:paraId="4B51337F" w14:textId="77777777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 może odstąpić od umowy,  w przypadku gdy:</w:t>
      </w:r>
    </w:p>
    <w:p w14:paraId="0531598B" w14:textId="49051EEA" w:rsidR="00AB5190" w:rsidRPr="00A56021" w:rsidRDefault="00AB5190" w:rsidP="00AB5190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Wykonawca nie rozpoczął wykonania usług w </w:t>
      </w:r>
      <w:r w:rsidR="0034510A">
        <w:rPr>
          <w:sz w:val="24"/>
          <w:szCs w:val="24"/>
        </w:rPr>
        <w:t>pełnym zakresie objętym umową z </w:t>
      </w:r>
      <w:r w:rsidRPr="00A56021">
        <w:rPr>
          <w:sz w:val="24"/>
          <w:szCs w:val="24"/>
        </w:rPr>
        <w:t>dniem  1 stycznia 20</w:t>
      </w:r>
      <w:r w:rsidR="00232395" w:rsidRPr="00A56021">
        <w:rPr>
          <w:sz w:val="24"/>
          <w:szCs w:val="24"/>
        </w:rPr>
        <w:t>20</w:t>
      </w:r>
      <w:r w:rsidRPr="00A56021">
        <w:rPr>
          <w:sz w:val="24"/>
          <w:szCs w:val="24"/>
        </w:rPr>
        <w:t xml:space="preserve"> r.,</w:t>
      </w:r>
    </w:p>
    <w:p w14:paraId="5144EB22" w14:textId="77777777" w:rsidR="00AB5190" w:rsidRPr="00A56021" w:rsidRDefault="00AB5190" w:rsidP="00AB5190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zaniecha realizacji umowy, tj. w sposób nieprzerwany nie realizuje jej przez kolejnych 7 dni kalendarzowych,</w:t>
      </w:r>
    </w:p>
    <w:p w14:paraId="5BFD55AF" w14:textId="00BEF584" w:rsidR="00AB5190" w:rsidRPr="00A56021" w:rsidRDefault="00AB5190" w:rsidP="00AB5190">
      <w:pPr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Wykonawca pomimo uprzedniego pisemnego, jednego, </w:t>
      </w:r>
      <w:r w:rsidR="002B7B84">
        <w:rPr>
          <w:sz w:val="24"/>
          <w:szCs w:val="24"/>
        </w:rPr>
        <w:t>wezwania</w:t>
      </w:r>
      <w:r w:rsidR="002B7B84" w:rsidRPr="00A56021">
        <w:rPr>
          <w:sz w:val="24"/>
          <w:szCs w:val="24"/>
        </w:rPr>
        <w:t xml:space="preserve"> </w:t>
      </w:r>
      <w:r w:rsidRPr="00A56021">
        <w:rPr>
          <w:sz w:val="24"/>
          <w:szCs w:val="24"/>
        </w:rPr>
        <w:t>ze strony Zamawiającego</w:t>
      </w:r>
      <w:r w:rsidR="002B7B84">
        <w:rPr>
          <w:sz w:val="24"/>
          <w:szCs w:val="24"/>
        </w:rPr>
        <w:t xml:space="preserve"> do prawidłowego wykonywania umowy</w:t>
      </w:r>
      <w:r w:rsidRPr="00A56021">
        <w:rPr>
          <w:sz w:val="24"/>
          <w:szCs w:val="24"/>
        </w:rPr>
        <w:t>, nie wykonuje usług zgodnie z postanowieniami umowy lub narusza zobowiązania umowne</w:t>
      </w:r>
      <w:r w:rsidR="00232395" w:rsidRPr="00A56021">
        <w:rPr>
          <w:sz w:val="24"/>
          <w:szCs w:val="24"/>
        </w:rPr>
        <w:t>.</w:t>
      </w:r>
    </w:p>
    <w:p w14:paraId="20CD0EB7" w14:textId="2403F93F" w:rsidR="00AB5190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</w:t>
      </w:r>
      <w:r w:rsidR="002B7B84">
        <w:rPr>
          <w:sz w:val="24"/>
          <w:szCs w:val="24"/>
        </w:rPr>
        <w:t xml:space="preserve"> ma prawo</w:t>
      </w:r>
      <w:r w:rsidRPr="00A56021">
        <w:rPr>
          <w:sz w:val="24"/>
          <w:szCs w:val="24"/>
        </w:rPr>
        <w:t xml:space="preserve"> odstąpi</w:t>
      </w:r>
      <w:r w:rsidR="002B7B84">
        <w:rPr>
          <w:sz w:val="24"/>
          <w:szCs w:val="24"/>
        </w:rPr>
        <w:t>ć</w:t>
      </w:r>
      <w:r w:rsidRPr="00A56021">
        <w:rPr>
          <w:sz w:val="24"/>
          <w:szCs w:val="24"/>
        </w:rPr>
        <w:t xml:space="preserve"> od umowy gdy </w:t>
      </w:r>
      <w:r w:rsidR="001C3A11">
        <w:rPr>
          <w:sz w:val="24"/>
          <w:szCs w:val="24"/>
        </w:rPr>
        <w:t>Wykonawca utraci uprawnienia do </w:t>
      </w:r>
      <w:r w:rsidRPr="00A56021">
        <w:rPr>
          <w:sz w:val="24"/>
          <w:szCs w:val="24"/>
        </w:rPr>
        <w:t>wykonania przedmiotu zamówienia.</w:t>
      </w:r>
    </w:p>
    <w:p w14:paraId="0583E081" w14:textId="3DFD5692" w:rsidR="002B7B84" w:rsidRPr="00A56021" w:rsidRDefault="002B7B84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Zamawiający może wykonać prawo odstąpienia w terminie 90 dni od zaistnienia przyczyny uzasadniającej odstąpienia. Oświadczenie o odstąpieniu od umowy wymaga zachowania formy pisemnej pod rygorem nieważności.</w:t>
      </w:r>
      <w:r w:rsidR="001C3A11">
        <w:rPr>
          <w:sz w:val="24"/>
          <w:szCs w:val="24"/>
        </w:rPr>
        <w:t xml:space="preserve"> Forma dokumentowa i </w:t>
      </w:r>
      <w:r>
        <w:rPr>
          <w:sz w:val="24"/>
          <w:szCs w:val="24"/>
        </w:rPr>
        <w:t xml:space="preserve">elektroniczna nie jest dopuszczalna. </w:t>
      </w:r>
    </w:p>
    <w:p w14:paraId="75BA4AC9" w14:textId="631286E8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Zamawiający przewiduje możliwość dokonania zmiany umowy w stosunku do treści </w:t>
      </w:r>
      <w:r w:rsidRPr="00A56021">
        <w:rPr>
          <w:sz w:val="24"/>
          <w:szCs w:val="24"/>
        </w:rPr>
        <w:lastRenderedPageBreak/>
        <w:t xml:space="preserve">oferty, na podstawie której dokonano wyboru Wykonawcy. Ewentualna zmiana może być spowodowana dostosowaniem zamówienia do wymogów prawnych związanych </w:t>
      </w:r>
      <w:r w:rsidR="001C3A11">
        <w:rPr>
          <w:sz w:val="24"/>
          <w:szCs w:val="24"/>
        </w:rPr>
        <w:t>ze </w:t>
      </w:r>
      <w:r w:rsidR="002B7B84">
        <w:rPr>
          <w:sz w:val="24"/>
          <w:szCs w:val="24"/>
        </w:rPr>
        <w:t>zmianami w obowiązujących przepisach</w:t>
      </w:r>
      <w:r w:rsidRPr="00A56021">
        <w:rPr>
          <w:sz w:val="24"/>
          <w:szCs w:val="24"/>
        </w:rPr>
        <w:t>.</w:t>
      </w:r>
    </w:p>
    <w:p w14:paraId="06D3E5BA" w14:textId="77777777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 xml:space="preserve">Wszelkie zmiany treści niniejszej umowy wymagają pod rygorem nieważności zachowania formy pisemnej w postaci aneksu do umowy. </w:t>
      </w:r>
    </w:p>
    <w:p w14:paraId="0A20C8D8" w14:textId="1ECAFC76" w:rsidR="00AB5190" w:rsidRPr="00A56021" w:rsidRDefault="00AB5190" w:rsidP="00AB519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Zamawiający może wypowiedzieć niniejszą umowę za 3-miesięcznym okresem wypowiedzenia, jeżeli z przyczyn ekonomicznych, organizacyjno-prawnych, czy technicznych, okaże się to konieczne, a także z uwagi na drobniejsze uchybienia Wykonawcy przy realizacji umowy.</w:t>
      </w:r>
    </w:p>
    <w:p w14:paraId="0CD9CF4D" w14:textId="77777777" w:rsidR="00AB5190" w:rsidRPr="00A56021" w:rsidRDefault="00AB5190" w:rsidP="00217CE5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1AF27CD0" w14:textId="0C5C88A0" w:rsidR="00AB5190" w:rsidRPr="00A56021" w:rsidRDefault="00AB5190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Pr="00A56021">
        <w:rPr>
          <w:b/>
          <w:bCs/>
          <w:sz w:val="24"/>
          <w:szCs w:val="24"/>
        </w:rPr>
        <w:t>8</w:t>
      </w:r>
    </w:p>
    <w:p w14:paraId="63AB081C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Kary umowne</w:t>
      </w:r>
    </w:p>
    <w:p w14:paraId="3362FE21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7BBF74D" w14:textId="77777777" w:rsidR="00AB5190" w:rsidRPr="00A56021" w:rsidRDefault="00AB5190" w:rsidP="00AB5190">
      <w:pPr>
        <w:numPr>
          <w:ilvl w:val="1"/>
          <w:numId w:val="1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Strony ustalają odpowiedzialność za niewykonanie lub nienależyte wykonanie prac, przez zapłatę kar umownych.</w:t>
      </w:r>
    </w:p>
    <w:p w14:paraId="010B3179" w14:textId="77777777" w:rsidR="00AB5190" w:rsidRPr="00A56021" w:rsidRDefault="00AB5190" w:rsidP="00AB5190">
      <w:pPr>
        <w:numPr>
          <w:ilvl w:val="1"/>
          <w:numId w:val="14"/>
        </w:numPr>
        <w:suppressAutoHyphens w:val="0"/>
        <w:jc w:val="both"/>
        <w:rPr>
          <w:sz w:val="24"/>
          <w:szCs w:val="24"/>
        </w:rPr>
      </w:pPr>
      <w:r w:rsidRPr="00A56021">
        <w:rPr>
          <w:sz w:val="24"/>
          <w:szCs w:val="24"/>
        </w:rPr>
        <w:t>Wykonawca zapłaci Zamawiającemu kary umowne:</w:t>
      </w:r>
    </w:p>
    <w:p w14:paraId="2575A309" w14:textId="7D875CEE" w:rsidR="00AB5190" w:rsidRPr="00A56021" w:rsidRDefault="002B7B84" w:rsidP="00AB5190">
      <w:pPr>
        <w:numPr>
          <w:ilvl w:val="0"/>
          <w:numId w:val="1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jeżeli</w:t>
      </w:r>
      <w:r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>zamawiający stwierdzi fakt wykonywania usługi w sposób nie gwarantujący utrzymania właściwego stanu higieniczno-sanitarnego i porządkowego miejsc zbierania odpadów (np. poprzez nieterminow</w:t>
      </w:r>
      <w:r w:rsidR="0034510A">
        <w:rPr>
          <w:sz w:val="24"/>
          <w:szCs w:val="24"/>
        </w:rPr>
        <w:t>y wywóz pojemników i kontenerów</w:t>
      </w:r>
      <w:r w:rsidR="00AB5190" w:rsidRPr="00A56021">
        <w:rPr>
          <w:sz w:val="24"/>
          <w:szCs w:val="24"/>
        </w:rPr>
        <w:t>) powstały z winy Wyko</w:t>
      </w:r>
      <w:r w:rsidR="0034510A">
        <w:rPr>
          <w:sz w:val="24"/>
          <w:szCs w:val="24"/>
        </w:rPr>
        <w:t xml:space="preserve">nawcy, </w:t>
      </w:r>
      <w:r w:rsidR="00AB5190" w:rsidRPr="00A56021">
        <w:rPr>
          <w:sz w:val="24"/>
          <w:szCs w:val="24"/>
        </w:rPr>
        <w:t>w kwocie</w:t>
      </w:r>
      <w:r>
        <w:rPr>
          <w:sz w:val="24"/>
          <w:szCs w:val="24"/>
        </w:rPr>
        <w:t xml:space="preserve"> po</w:t>
      </w:r>
      <w:r w:rsidR="00AB5190" w:rsidRPr="00A56021">
        <w:rPr>
          <w:sz w:val="24"/>
          <w:szCs w:val="24"/>
        </w:rPr>
        <w:t xml:space="preserve"> </w:t>
      </w:r>
      <w:r w:rsidR="00763E87">
        <w:rPr>
          <w:sz w:val="24"/>
          <w:szCs w:val="24"/>
        </w:rPr>
        <w:t>5</w:t>
      </w:r>
      <w:r w:rsidR="00AB5190" w:rsidRPr="00A56021">
        <w:rPr>
          <w:sz w:val="24"/>
          <w:szCs w:val="24"/>
        </w:rPr>
        <w:t xml:space="preserve">00 zł (słownie: </w:t>
      </w:r>
      <w:r w:rsidR="00763E87">
        <w:rPr>
          <w:sz w:val="24"/>
          <w:szCs w:val="24"/>
        </w:rPr>
        <w:t>pięćset</w:t>
      </w:r>
      <w:r w:rsidR="009E1191">
        <w:rPr>
          <w:sz w:val="24"/>
          <w:szCs w:val="24"/>
        </w:rPr>
        <w:t xml:space="preserve"> złotych) za </w:t>
      </w:r>
      <w:r w:rsidR="00AB5190" w:rsidRPr="00A56021">
        <w:rPr>
          <w:sz w:val="24"/>
          <w:szCs w:val="24"/>
        </w:rPr>
        <w:t>każdy stwierdzony przypadek ,</w:t>
      </w:r>
    </w:p>
    <w:p w14:paraId="2CFC4CF7" w14:textId="7EEBD63D" w:rsidR="00AB5190" w:rsidRPr="00A56021" w:rsidRDefault="002B7B84" w:rsidP="00AB5190">
      <w:pPr>
        <w:numPr>
          <w:ilvl w:val="0"/>
          <w:numId w:val="1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za</w:t>
      </w:r>
      <w:r w:rsidR="00AB5190" w:rsidRPr="00A56021">
        <w:rPr>
          <w:sz w:val="24"/>
          <w:szCs w:val="24"/>
        </w:rPr>
        <w:t xml:space="preserve"> każdy</w:t>
      </w:r>
      <w:r>
        <w:rPr>
          <w:sz w:val="24"/>
          <w:szCs w:val="24"/>
        </w:rPr>
        <w:t xml:space="preserve"> rozpoczęty</w:t>
      </w:r>
      <w:r w:rsidR="00AB5190" w:rsidRPr="00A56021">
        <w:rPr>
          <w:sz w:val="24"/>
          <w:szCs w:val="24"/>
        </w:rPr>
        <w:t xml:space="preserve"> dzień </w:t>
      </w:r>
      <w:r>
        <w:rPr>
          <w:sz w:val="24"/>
          <w:szCs w:val="24"/>
        </w:rPr>
        <w:t>opóźnienia</w:t>
      </w:r>
      <w:r w:rsidR="00AB5190" w:rsidRPr="00A56021">
        <w:rPr>
          <w:sz w:val="24"/>
          <w:szCs w:val="24"/>
        </w:rPr>
        <w:t xml:space="preserve"> w wyposażeniu każdego miejsca gromadzenia odpadów  w niezbędne worki, pojemniki i kontenery,   w kwocie</w:t>
      </w:r>
      <w:r>
        <w:rPr>
          <w:sz w:val="24"/>
          <w:szCs w:val="24"/>
        </w:rPr>
        <w:t xml:space="preserve"> po</w:t>
      </w:r>
      <w:r w:rsidR="00AB5190" w:rsidRPr="00A56021">
        <w:rPr>
          <w:sz w:val="24"/>
          <w:szCs w:val="24"/>
        </w:rPr>
        <w:t xml:space="preserve"> </w:t>
      </w:r>
      <w:r w:rsidR="00512687">
        <w:rPr>
          <w:sz w:val="24"/>
          <w:szCs w:val="24"/>
        </w:rPr>
        <w:t>500</w:t>
      </w:r>
      <w:r w:rsidR="00512687"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>zł (</w:t>
      </w:r>
      <w:r w:rsidR="00512687">
        <w:rPr>
          <w:sz w:val="24"/>
          <w:szCs w:val="24"/>
        </w:rPr>
        <w:t>pięćset</w:t>
      </w:r>
      <w:r w:rsidR="00AB5190" w:rsidRPr="00A56021">
        <w:rPr>
          <w:sz w:val="24"/>
          <w:szCs w:val="24"/>
        </w:rPr>
        <w:t xml:space="preserve"> złotych) za każdy stwierdzony przypadek ,</w:t>
      </w:r>
    </w:p>
    <w:p w14:paraId="662163A7" w14:textId="50FC83D0" w:rsidR="00AB5190" w:rsidRPr="00A56021" w:rsidRDefault="00447D0C" w:rsidP="00AB5190">
      <w:pPr>
        <w:numPr>
          <w:ilvl w:val="0"/>
          <w:numId w:val="1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wysokości </w:t>
      </w:r>
      <w:r w:rsidR="00AB5190" w:rsidRPr="00A56021">
        <w:rPr>
          <w:sz w:val="24"/>
          <w:szCs w:val="24"/>
        </w:rPr>
        <w:t xml:space="preserve">10 % </w:t>
      </w:r>
      <w:r>
        <w:rPr>
          <w:sz w:val="24"/>
          <w:szCs w:val="24"/>
        </w:rPr>
        <w:t>ceny ofertowej brutto za wykonanie całego przedmiotu zamówienia wskazanej przez Wykonawcę w formularzu ofertowym złożonym przez Wykonawcę w ramach postępowania przetargowego o udzielenie zamówienia</w:t>
      </w:r>
      <w:r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>za odstąpienie od umowy z przyczyn leżący</w:t>
      </w:r>
      <w:r>
        <w:rPr>
          <w:sz w:val="24"/>
          <w:szCs w:val="24"/>
        </w:rPr>
        <w:t>ch</w:t>
      </w:r>
      <w:r w:rsidR="00AB5190" w:rsidRPr="00A56021">
        <w:rPr>
          <w:sz w:val="24"/>
          <w:szCs w:val="24"/>
        </w:rPr>
        <w:t xml:space="preserve"> po stronie Wykonawcy,</w:t>
      </w:r>
    </w:p>
    <w:p w14:paraId="4B57CD73" w14:textId="7FAF90BB" w:rsidR="00AB5190" w:rsidRPr="00A56021" w:rsidRDefault="009E1191" w:rsidP="00AB5190">
      <w:pPr>
        <w:numPr>
          <w:ilvl w:val="1"/>
          <w:numId w:val="1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5E182B">
        <w:rPr>
          <w:sz w:val="24"/>
          <w:szCs w:val="24"/>
        </w:rPr>
        <w:t xml:space="preserve"> wysokości </w:t>
      </w:r>
      <w:r w:rsidR="00AB5190" w:rsidRPr="00A56021">
        <w:rPr>
          <w:sz w:val="24"/>
          <w:szCs w:val="24"/>
        </w:rPr>
        <w:t xml:space="preserve">10 % </w:t>
      </w:r>
      <w:r w:rsidR="005E182B">
        <w:rPr>
          <w:sz w:val="24"/>
          <w:szCs w:val="24"/>
        </w:rPr>
        <w:t>ceny ofertowej brutto za wykonanie całego przedmiotu zamówienia wskazanej przez Wykonawcę w formularzu ofertowym złożonym przez Wykonawcę w</w:t>
      </w:r>
      <w:r>
        <w:rPr>
          <w:sz w:val="24"/>
          <w:szCs w:val="24"/>
        </w:rPr>
        <w:t> </w:t>
      </w:r>
      <w:r w:rsidR="005E182B">
        <w:rPr>
          <w:sz w:val="24"/>
          <w:szCs w:val="24"/>
        </w:rPr>
        <w:t>ramach postępowania przetargowego o udzielenie zamówienia</w:t>
      </w:r>
      <w:r w:rsidR="005E182B"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 xml:space="preserve"> w przypadku odstąpienia przez Wykonawcę od umowy z przyczyn nieleżący</w:t>
      </w:r>
      <w:r w:rsidR="005E182B">
        <w:rPr>
          <w:sz w:val="24"/>
          <w:szCs w:val="24"/>
        </w:rPr>
        <w:t>ch</w:t>
      </w:r>
      <w:r w:rsidR="00AB5190" w:rsidRPr="00A56021">
        <w:rPr>
          <w:sz w:val="24"/>
          <w:szCs w:val="24"/>
        </w:rPr>
        <w:t xml:space="preserve"> po stronie Zamawiającego</w:t>
      </w:r>
      <w:r>
        <w:rPr>
          <w:sz w:val="24"/>
          <w:szCs w:val="24"/>
        </w:rPr>
        <w:t>.</w:t>
      </w:r>
      <w:r w:rsidR="00AB5190" w:rsidRPr="00A56021">
        <w:rPr>
          <w:sz w:val="24"/>
          <w:szCs w:val="24"/>
        </w:rPr>
        <w:t xml:space="preserve"> </w:t>
      </w:r>
      <w:r w:rsidR="00447D0C">
        <w:rPr>
          <w:sz w:val="24"/>
          <w:szCs w:val="24"/>
        </w:rPr>
        <w:t xml:space="preserve">Poszczególne kary umowne sumują się i mogą być dochodzone łącznie, przy czym całkowita wysokość kar umownych nie może przekroczyć 25% ceny ofertowej brutto za wykonanie całego przedmiotu zamówienia wskazanej </w:t>
      </w:r>
      <w:r>
        <w:rPr>
          <w:sz w:val="24"/>
          <w:szCs w:val="24"/>
        </w:rPr>
        <w:t>przez Wykonawcę w </w:t>
      </w:r>
      <w:r w:rsidR="00447D0C">
        <w:rPr>
          <w:sz w:val="24"/>
          <w:szCs w:val="24"/>
        </w:rPr>
        <w:t>formularzu ofertowym złożonym przez Wykonawcę w ramach postępowania przetargowego o udzielenie zamówienia.</w:t>
      </w:r>
    </w:p>
    <w:p w14:paraId="02719836" w14:textId="498271DA" w:rsidR="00AB5190" w:rsidRPr="00A56021" w:rsidRDefault="00447D0C" w:rsidP="00AB5190">
      <w:pPr>
        <w:numPr>
          <w:ilvl w:val="1"/>
          <w:numId w:val="1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Zamawiający</w:t>
      </w:r>
      <w:r w:rsidRPr="00A56021">
        <w:rPr>
          <w:sz w:val="24"/>
          <w:szCs w:val="24"/>
        </w:rPr>
        <w:t xml:space="preserve"> </w:t>
      </w:r>
      <w:r w:rsidR="00AB5190" w:rsidRPr="00A56021">
        <w:rPr>
          <w:sz w:val="24"/>
          <w:szCs w:val="24"/>
        </w:rPr>
        <w:t>zastrzega prawo do</w:t>
      </w:r>
      <w:r>
        <w:rPr>
          <w:sz w:val="24"/>
          <w:szCs w:val="24"/>
        </w:rPr>
        <w:t xml:space="preserve"> dochodzenia</w:t>
      </w:r>
      <w:r w:rsidR="00AB5190" w:rsidRPr="00A56021">
        <w:rPr>
          <w:sz w:val="24"/>
          <w:szCs w:val="24"/>
        </w:rPr>
        <w:t xml:space="preserve"> odszko</w:t>
      </w:r>
      <w:r w:rsidR="009E1191">
        <w:rPr>
          <w:sz w:val="24"/>
          <w:szCs w:val="24"/>
        </w:rPr>
        <w:t>dowania na zasadach ogólnych, o </w:t>
      </w:r>
      <w:r w:rsidR="00AB5190" w:rsidRPr="00A56021">
        <w:rPr>
          <w:sz w:val="24"/>
          <w:szCs w:val="24"/>
        </w:rPr>
        <w:t>ile szkoda przekracza wysokość</w:t>
      </w:r>
      <w:r>
        <w:rPr>
          <w:sz w:val="24"/>
          <w:szCs w:val="24"/>
        </w:rPr>
        <w:t xml:space="preserve"> naliczonych</w:t>
      </w:r>
      <w:r w:rsidR="00AB5190" w:rsidRPr="00A56021">
        <w:rPr>
          <w:sz w:val="24"/>
          <w:szCs w:val="24"/>
        </w:rPr>
        <w:t xml:space="preserve"> kar umownych.</w:t>
      </w:r>
    </w:p>
    <w:p w14:paraId="6C38E0D5" w14:textId="5D162EF5" w:rsidR="00A56021" w:rsidRDefault="00A56021" w:rsidP="009E1191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37145647" w14:textId="6724FBC0" w:rsidR="00A56021" w:rsidRPr="00B71745" w:rsidRDefault="00217CE5" w:rsidP="00217CE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</w:t>
      </w:r>
      <w:r w:rsidR="00B71745" w:rsidRPr="00B71745">
        <w:rPr>
          <w:b/>
          <w:bCs/>
          <w:sz w:val="24"/>
          <w:szCs w:val="24"/>
        </w:rPr>
        <w:t>9</w:t>
      </w:r>
    </w:p>
    <w:p w14:paraId="0613AB17" w14:textId="3B975637" w:rsidR="00B71745" w:rsidRDefault="00B71745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71745">
        <w:rPr>
          <w:b/>
          <w:bCs/>
          <w:sz w:val="24"/>
          <w:szCs w:val="24"/>
        </w:rPr>
        <w:t>Podwykonawcy</w:t>
      </w:r>
    </w:p>
    <w:p w14:paraId="10979029" w14:textId="77777777" w:rsidR="009E1191" w:rsidRPr="00B71745" w:rsidRDefault="009E1191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274CCD3" w14:textId="61BC3902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1.</w:t>
      </w:r>
      <w:r w:rsid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 zobowiązany jest wskazać Zamawiającemu części zamówienia, które zamierza powierzyć podwykonawcom, tj. przeka</w:t>
      </w:r>
      <w:r w:rsidR="009E1191">
        <w:rPr>
          <w:rFonts w:eastAsiaTheme="minorHAnsi"/>
          <w:sz w:val="24"/>
          <w:szCs w:val="24"/>
        </w:rPr>
        <w:t>zuje Zamawiającemu informację o </w:t>
      </w:r>
      <w:r w:rsidRPr="009E1191">
        <w:rPr>
          <w:rFonts w:eastAsiaTheme="minorHAnsi"/>
          <w:sz w:val="24"/>
          <w:szCs w:val="24"/>
        </w:rPr>
        <w:t>zakresie prac, jakie zamierza powierzyć każdemu z podwykonawców.</w:t>
      </w:r>
    </w:p>
    <w:p w14:paraId="3583BE21" w14:textId="1D62503A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2.</w:t>
      </w:r>
      <w:r w:rsidRPr="009E1191">
        <w:rPr>
          <w:rFonts w:eastAsiaTheme="minorHAnsi"/>
          <w:sz w:val="24"/>
          <w:szCs w:val="24"/>
        </w:rPr>
        <w:t xml:space="preserve"> Na podstawie art. 36b ust. 1a ustawy Pzp, przed przystąpieniem do wykonania zamówienia</w:t>
      </w:r>
      <w:r w:rsid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wykonawca, o ile są już znane, zobowiązany jest podać nazwy albo imiona i nazwiska oraz dane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kontaktowe podwykonawców i osób do kontaktów z nimi, zaangażowanych w usługi.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 xml:space="preserve">Wykonawca zawiadamia o wszelkich zmianach danych, o których mowa w pierwszym </w:t>
      </w:r>
      <w:r w:rsidRPr="009E1191">
        <w:rPr>
          <w:rFonts w:eastAsiaTheme="minorHAnsi"/>
          <w:sz w:val="24"/>
          <w:szCs w:val="24"/>
        </w:rPr>
        <w:lastRenderedPageBreak/>
        <w:t>zdaniu, w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trakcie realizacji zamówienia, a także przekazuje informacje na temat nowych podwykonawców,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którym w późniejszym okresie zamierza powierzyć realizację usług.</w:t>
      </w:r>
    </w:p>
    <w:p w14:paraId="06248F6E" w14:textId="4AEB5866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3.</w:t>
      </w:r>
      <w:r w:rsidRPr="009E1191">
        <w:rPr>
          <w:rFonts w:eastAsiaTheme="minorHAnsi"/>
          <w:sz w:val="24"/>
          <w:szCs w:val="24"/>
        </w:rPr>
        <w:t xml:space="preserve"> Jeżeli zmiana albo rezygnacja z podwykonawcy dotyczy podmiotu, na którego zasoby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 powoływał się, na zasadach określonych w art. 22a ust 1.</w:t>
      </w:r>
      <w:r w:rsidR="006B1B5A" w:rsidRPr="009E1191">
        <w:rPr>
          <w:rFonts w:eastAsiaTheme="minorHAnsi"/>
          <w:sz w:val="24"/>
          <w:szCs w:val="24"/>
        </w:rPr>
        <w:t xml:space="preserve"> Pzp</w:t>
      </w:r>
      <w:r w:rsidRPr="009E1191">
        <w:rPr>
          <w:rFonts w:eastAsiaTheme="minorHAnsi"/>
          <w:sz w:val="24"/>
          <w:szCs w:val="24"/>
        </w:rPr>
        <w:t>, w celu wykazania</w:t>
      </w:r>
      <w:r w:rsid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spełniania warunków udziału w postępowaniu, wykonawca obowiązany jest wykazać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zamawiającemu, że proponowany inny podwykonawca lub wykonawca samodzielnie spełnia je w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stopniu nie mniejszym niż podwykonawca, na którego wykonawca się powoływał w trakcie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postępowania o udzielenie zamówienia.</w:t>
      </w:r>
    </w:p>
    <w:p w14:paraId="021043CC" w14:textId="24022805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4.</w:t>
      </w:r>
      <w:r w:rsidRPr="009E1191">
        <w:rPr>
          <w:rFonts w:eastAsiaTheme="minorHAnsi"/>
          <w:sz w:val="24"/>
          <w:szCs w:val="24"/>
        </w:rPr>
        <w:t xml:space="preserve"> Jeżeli powierzenie podwykonawcy wykonania części zamówienia następuje w trakcie jego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realizacji, wykonawca na żądanie zamawiającego przedstawia oświadczenie, o którym mowa w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art. 25a ust. 1 ustawy Pzp, lub oświadczenia lub dokumenty potwierdzające brak podstaw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wykluczenia wobec tego podwykonawcy.</w:t>
      </w:r>
    </w:p>
    <w:p w14:paraId="2477A2B9" w14:textId="14161808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5.</w:t>
      </w:r>
      <w:r w:rsidRPr="009E1191">
        <w:rPr>
          <w:rFonts w:eastAsiaTheme="minorHAnsi"/>
          <w:sz w:val="24"/>
          <w:szCs w:val="24"/>
        </w:rPr>
        <w:t xml:space="preserve"> Jeżeli zamawiający stwierdzi, że wobec danego podwykonawcy zachodzą podstawy wykluczenia,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 obowiązany jest zastąpić tego podwykonawcę lub zrezygnować z powierzenia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wykonania części zamówienia podwykonawcy.</w:t>
      </w:r>
    </w:p>
    <w:p w14:paraId="1CAA610F" w14:textId="77777777" w:rsidR="00B71745" w:rsidRPr="009E1191" w:rsidRDefault="00B71745" w:rsidP="009E119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6.</w:t>
      </w:r>
      <w:r w:rsidRPr="009E1191">
        <w:rPr>
          <w:rFonts w:eastAsiaTheme="minorHAnsi"/>
          <w:sz w:val="24"/>
          <w:szCs w:val="24"/>
        </w:rPr>
        <w:t xml:space="preserve"> Postanowienia ust. 4 i 5 stosuje się także wobec dalszych podwykonawców.</w:t>
      </w:r>
    </w:p>
    <w:p w14:paraId="6BE49C64" w14:textId="6B191421" w:rsidR="00B71745" w:rsidRPr="009E1191" w:rsidRDefault="00B71745" w:rsidP="009E1191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7.</w:t>
      </w:r>
      <w:r w:rsidR="00D53928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Przed zawarciem umów z podwykonawcami, Wyko</w:t>
      </w:r>
      <w:r w:rsidR="009E1191">
        <w:rPr>
          <w:rFonts w:eastAsiaTheme="minorHAnsi"/>
          <w:sz w:val="24"/>
          <w:szCs w:val="24"/>
        </w:rPr>
        <w:t>nawca informuje Zamawiającego o </w:t>
      </w:r>
      <w:r w:rsidRPr="009E1191">
        <w:rPr>
          <w:rFonts w:eastAsiaTheme="minorHAnsi"/>
          <w:sz w:val="24"/>
          <w:szCs w:val="24"/>
        </w:rPr>
        <w:t>tym, że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zamierza zawrzeć takie umowy oraz przeka</w:t>
      </w:r>
      <w:r w:rsidR="009E1191">
        <w:rPr>
          <w:rFonts w:eastAsiaTheme="minorHAnsi"/>
          <w:sz w:val="24"/>
          <w:szCs w:val="24"/>
        </w:rPr>
        <w:t>zuje Zamawiającemu informację o </w:t>
      </w:r>
      <w:r w:rsidRPr="009E1191">
        <w:rPr>
          <w:rFonts w:eastAsiaTheme="minorHAnsi"/>
          <w:sz w:val="24"/>
          <w:szCs w:val="24"/>
        </w:rPr>
        <w:t>zakresie prac, jakie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zamierza powierzyć każdemu z podwykonawców.</w:t>
      </w:r>
    </w:p>
    <w:p w14:paraId="7975E828" w14:textId="2DE4A907" w:rsidR="00B71745" w:rsidRPr="009E1191" w:rsidRDefault="00B71745" w:rsidP="00D53928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8.</w:t>
      </w:r>
      <w:r w:rsidR="00D53928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Wykonawca, na żądanie Zamawiającego, zobowiązuje się udzielić mu informacji dotyczących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tych podwykonawców w zakresie niezbędnym do prawidłowej realizacji umowy.</w:t>
      </w:r>
    </w:p>
    <w:p w14:paraId="420C29BC" w14:textId="44E7F80C" w:rsidR="00B71745" w:rsidRPr="009E1191" w:rsidRDefault="00B71745" w:rsidP="00D53928">
      <w:pPr>
        <w:tabs>
          <w:tab w:val="left" w:pos="0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9.</w:t>
      </w:r>
      <w:r w:rsidR="00D53928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Wykonawca zobowiązany jest na żądanie Zamawiającego do przedstawienia Zamawiającemu</w:t>
      </w:r>
      <w:r w:rsidR="006B1B5A" w:rsidRPr="009E1191">
        <w:rPr>
          <w:rFonts w:eastAsiaTheme="minorHAnsi"/>
          <w:sz w:val="24"/>
          <w:szCs w:val="24"/>
        </w:rPr>
        <w:t xml:space="preserve"> </w:t>
      </w:r>
      <w:r w:rsidRPr="009E1191">
        <w:rPr>
          <w:rFonts w:eastAsiaTheme="minorHAnsi"/>
          <w:sz w:val="24"/>
          <w:szCs w:val="24"/>
        </w:rPr>
        <w:t>zawartych umów z podwykonawcami.</w:t>
      </w:r>
    </w:p>
    <w:p w14:paraId="67A9E943" w14:textId="77777777" w:rsidR="00B71745" w:rsidRPr="009E1191" w:rsidRDefault="00B71745" w:rsidP="009E119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34510A">
        <w:rPr>
          <w:rFonts w:eastAsiaTheme="minorHAnsi"/>
          <w:sz w:val="24"/>
          <w:szCs w:val="24"/>
        </w:rPr>
        <w:t>10.</w:t>
      </w:r>
      <w:r w:rsidRPr="009E1191">
        <w:rPr>
          <w:rFonts w:eastAsiaTheme="minorHAnsi"/>
          <w:sz w:val="24"/>
          <w:szCs w:val="24"/>
        </w:rPr>
        <w:t xml:space="preserve"> Powierzenie wykonania części zamówienia podwykonawcom nie zwalnia wykonawcy</w:t>
      </w:r>
    </w:p>
    <w:p w14:paraId="2E6579F0" w14:textId="1C89B580" w:rsidR="00B71745" w:rsidRPr="009E1191" w:rsidRDefault="00B71745" w:rsidP="00D53928">
      <w:pPr>
        <w:autoSpaceDE w:val="0"/>
        <w:autoSpaceDN w:val="0"/>
        <w:adjustRightInd w:val="0"/>
        <w:ind w:left="284"/>
        <w:jc w:val="both"/>
        <w:rPr>
          <w:b/>
          <w:bCs/>
          <w:sz w:val="24"/>
          <w:szCs w:val="24"/>
        </w:rPr>
      </w:pPr>
      <w:r w:rsidRPr="009E1191">
        <w:rPr>
          <w:rFonts w:eastAsiaTheme="minorHAnsi"/>
          <w:sz w:val="24"/>
          <w:szCs w:val="24"/>
        </w:rPr>
        <w:t>z odpowiedzialności za należyte wykonanie tego zamówienia.</w:t>
      </w:r>
      <w:r w:rsidR="006B1B5A" w:rsidRPr="009E1191">
        <w:rPr>
          <w:rFonts w:eastAsiaTheme="minorHAnsi"/>
          <w:sz w:val="24"/>
          <w:szCs w:val="24"/>
        </w:rPr>
        <w:t xml:space="preserve"> Wykonawca ponosi odpowiedzialność za działanie podwykonawców i dalszych podwykonawców jak za swoje własne.</w:t>
      </w:r>
    </w:p>
    <w:p w14:paraId="1CD05B0F" w14:textId="77777777" w:rsidR="00A56021" w:rsidRPr="00A56021" w:rsidRDefault="00A56021" w:rsidP="00217CE5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16097739" w14:textId="10DAF39B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217CE5">
        <w:rPr>
          <w:b/>
          <w:bCs/>
          <w:sz w:val="24"/>
          <w:szCs w:val="24"/>
        </w:rPr>
        <w:t xml:space="preserve"> </w:t>
      </w:r>
      <w:r w:rsidR="006B1B5A">
        <w:rPr>
          <w:b/>
          <w:bCs/>
          <w:sz w:val="24"/>
          <w:szCs w:val="24"/>
        </w:rPr>
        <w:t>10</w:t>
      </w:r>
    </w:p>
    <w:p w14:paraId="042F75BD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Zabezpieczenie należytego wykonania umowy</w:t>
      </w:r>
    </w:p>
    <w:p w14:paraId="2BC497B2" w14:textId="77777777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B91C34C" w14:textId="2FFA1240" w:rsidR="00E84426" w:rsidRPr="00F44B22" w:rsidRDefault="00E84426" w:rsidP="0034510A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F44B22">
        <w:rPr>
          <w:rFonts w:eastAsiaTheme="minorHAnsi"/>
          <w:sz w:val="24"/>
          <w:szCs w:val="24"/>
        </w:rPr>
        <w:t xml:space="preserve">1. Wykonawca wniósł zabezpieczenie należytego wykonania umowy w wysokości </w:t>
      </w:r>
      <w:r w:rsidRPr="00F44B22">
        <w:rPr>
          <w:rFonts w:eastAsia="TimesNewRomanPS-BoldMT"/>
          <w:b/>
          <w:bCs/>
          <w:sz w:val="24"/>
          <w:szCs w:val="24"/>
        </w:rPr>
        <w:t xml:space="preserve">5% </w:t>
      </w:r>
      <w:r w:rsidRPr="00F44B22">
        <w:rPr>
          <w:rFonts w:eastAsiaTheme="minorHAnsi"/>
          <w:sz w:val="24"/>
          <w:szCs w:val="24"/>
        </w:rPr>
        <w:t>wynagrodzenia brutto wynikającego z oferty oraz wymienionego w § 5 ust. 7</w:t>
      </w:r>
      <w:r w:rsidR="00F44B22">
        <w:rPr>
          <w:rFonts w:eastAsiaTheme="minorHAnsi"/>
          <w:sz w:val="24"/>
          <w:szCs w:val="24"/>
        </w:rPr>
        <w:t xml:space="preserve"> umowy, tj. </w:t>
      </w:r>
      <w:r w:rsidRPr="00F44B22">
        <w:rPr>
          <w:rFonts w:eastAsiaTheme="minorHAnsi"/>
          <w:sz w:val="24"/>
          <w:szCs w:val="24"/>
        </w:rPr>
        <w:t xml:space="preserve">kwotę…………………….zł (słownie:………………………………………………..….) </w:t>
      </w:r>
      <w:r w:rsidRPr="00F44B22">
        <w:rPr>
          <w:rFonts w:eastAsiaTheme="minorHAnsi"/>
          <w:sz w:val="24"/>
          <w:szCs w:val="24"/>
        </w:rPr>
        <w:br/>
        <w:t>w formie ......................................................................................................</w:t>
      </w:r>
      <w:r w:rsidR="00F44B22">
        <w:rPr>
          <w:rFonts w:eastAsiaTheme="minorHAnsi"/>
          <w:sz w:val="24"/>
          <w:szCs w:val="24"/>
        </w:rPr>
        <w:t>.........</w:t>
      </w:r>
      <w:r w:rsidR="0034510A">
        <w:rPr>
          <w:rFonts w:eastAsiaTheme="minorHAnsi"/>
          <w:sz w:val="24"/>
          <w:szCs w:val="24"/>
        </w:rPr>
        <w:t>..................</w:t>
      </w:r>
      <w:r w:rsidR="00F44B22">
        <w:rPr>
          <w:rFonts w:eastAsiaTheme="minorHAnsi"/>
          <w:sz w:val="24"/>
          <w:szCs w:val="24"/>
        </w:rPr>
        <w:t>.</w:t>
      </w:r>
    </w:p>
    <w:p w14:paraId="3525195B" w14:textId="760725CC" w:rsidR="00E84426" w:rsidRPr="00F44B22" w:rsidRDefault="00E84426" w:rsidP="0034510A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 w:rsidRPr="00F44B22">
        <w:rPr>
          <w:rFonts w:eastAsiaTheme="minorHAnsi"/>
          <w:sz w:val="24"/>
          <w:szCs w:val="24"/>
        </w:rPr>
        <w:t>2. Zabezpieczenie należytego wykonania umowy służy do pokrycia roszczeń Zamawiającego</w:t>
      </w:r>
      <w:r w:rsidR="00F44B22">
        <w:rPr>
          <w:rFonts w:eastAsiaTheme="minorHAnsi"/>
          <w:sz w:val="24"/>
          <w:szCs w:val="24"/>
        </w:rPr>
        <w:t xml:space="preserve"> </w:t>
      </w:r>
      <w:r w:rsidRPr="00F44B22">
        <w:rPr>
          <w:rFonts w:eastAsiaTheme="minorHAnsi"/>
          <w:sz w:val="24"/>
          <w:szCs w:val="24"/>
        </w:rPr>
        <w:t>z tytułu niewykonania lub nienależytego wykonania przedmiotu umowy.</w:t>
      </w:r>
    </w:p>
    <w:p w14:paraId="47BD777D" w14:textId="219E77BD" w:rsidR="00856BEF" w:rsidRPr="00F44B22" w:rsidRDefault="0034510A" w:rsidP="0034510A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3. </w:t>
      </w:r>
      <w:r w:rsidR="00E84426" w:rsidRPr="00F44B22">
        <w:rPr>
          <w:rFonts w:eastAsiaTheme="minorHAnsi"/>
          <w:sz w:val="24"/>
          <w:szCs w:val="24"/>
        </w:rPr>
        <w:t>Zamawiający zwróci/zwolni zabezpieczenie w terminie 30 dni od dnia wykonania zamówienia</w:t>
      </w:r>
      <w:r w:rsidR="00B71745" w:rsidRPr="00F44B22">
        <w:rPr>
          <w:rFonts w:eastAsiaTheme="minorHAnsi"/>
          <w:sz w:val="24"/>
          <w:szCs w:val="24"/>
        </w:rPr>
        <w:t xml:space="preserve"> </w:t>
      </w:r>
      <w:r w:rsidR="00E84426" w:rsidRPr="00F44B22">
        <w:rPr>
          <w:rFonts w:eastAsiaTheme="minorHAnsi"/>
          <w:sz w:val="24"/>
          <w:szCs w:val="24"/>
        </w:rPr>
        <w:t>i uznania przez Zamawiającego za należycie wykonane, na zasadach określonych w ustawie</w:t>
      </w:r>
      <w:r w:rsidR="00856BEF" w:rsidRPr="00F44B22">
        <w:rPr>
          <w:rFonts w:eastAsiaTheme="minorHAnsi"/>
          <w:sz w:val="24"/>
          <w:szCs w:val="24"/>
        </w:rPr>
        <w:t xml:space="preserve"> </w:t>
      </w:r>
      <w:r w:rsidR="00E84426" w:rsidRPr="00F44B22">
        <w:rPr>
          <w:rFonts w:eastAsiaTheme="minorHAnsi"/>
          <w:sz w:val="24"/>
          <w:szCs w:val="24"/>
        </w:rPr>
        <w:t>Prawo zamówień publicznych</w:t>
      </w:r>
      <w:r w:rsidR="00856BEF" w:rsidRPr="00F44B22">
        <w:rPr>
          <w:rFonts w:eastAsiaTheme="minorHAnsi"/>
          <w:sz w:val="24"/>
          <w:szCs w:val="24"/>
        </w:rPr>
        <w:t>.</w:t>
      </w:r>
    </w:p>
    <w:p w14:paraId="64DFA3E5" w14:textId="4A9DC695" w:rsidR="00AB5190" w:rsidRPr="00856BEF" w:rsidRDefault="00E84426" w:rsidP="00856BEF">
      <w:pPr>
        <w:suppressAutoHyphens w:val="0"/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2"/>
          <w:szCs w:val="22"/>
        </w:rPr>
      </w:pPr>
      <w:r w:rsidRPr="00A56021" w:rsidDel="00E84426">
        <w:t xml:space="preserve"> </w:t>
      </w:r>
    </w:p>
    <w:p w14:paraId="729F6699" w14:textId="21D8299B" w:rsidR="00AB5190" w:rsidRPr="00A56021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§</w:t>
      </w:r>
      <w:r w:rsidR="00763E87">
        <w:rPr>
          <w:b/>
          <w:bCs/>
          <w:sz w:val="24"/>
          <w:szCs w:val="24"/>
        </w:rPr>
        <w:t>11</w:t>
      </w:r>
    </w:p>
    <w:p w14:paraId="682FF6B0" w14:textId="77777777" w:rsidR="00AB5190" w:rsidRDefault="00AB5190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6021">
        <w:rPr>
          <w:b/>
          <w:bCs/>
          <w:sz w:val="24"/>
          <w:szCs w:val="24"/>
        </w:rPr>
        <w:t>Postanowienia końcowe</w:t>
      </w:r>
    </w:p>
    <w:p w14:paraId="2D27DD0F" w14:textId="77777777" w:rsidR="001F044A" w:rsidRPr="00A56021" w:rsidRDefault="001F044A" w:rsidP="00AB519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317A890" w14:textId="26B8201D" w:rsidR="00AB5190" w:rsidRPr="00A56021" w:rsidRDefault="00AB5190" w:rsidP="0034510A">
      <w:pPr>
        <w:pStyle w:val="Default"/>
        <w:ind w:left="284" w:hanging="284"/>
        <w:jc w:val="both"/>
      </w:pPr>
      <w:r w:rsidRPr="00A56021">
        <w:t xml:space="preserve">1. </w:t>
      </w:r>
      <w:r w:rsidR="00763E87">
        <w:t xml:space="preserve">Wykonawca nie może bez uprzedniej pisemnej zgody Zamawiającego wyrażonej pod rygorem nieważności w formie pisemnej, przenieść jakichkolwiek praw lub obowiązków </w:t>
      </w:r>
      <w:r w:rsidR="00115928">
        <w:t xml:space="preserve">wynikających z niniejszej umowy w tym w szczególności </w:t>
      </w:r>
      <w:r w:rsidR="002C39B7">
        <w:t xml:space="preserve">dokonać cesji wierzytelności. </w:t>
      </w:r>
    </w:p>
    <w:p w14:paraId="3072C754" w14:textId="77777777" w:rsidR="00B31AFF" w:rsidRDefault="00AB5190" w:rsidP="0034510A">
      <w:pPr>
        <w:pStyle w:val="Default"/>
        <w:ind w:left="284" w:hanging="284"/>
        <w:jc w:val="both"/>
      </w:pPr>
      <w:r w:rsidRPr="00A56021">
        <w:t xml:space="preserve">2. </w:t>
      </w:r>
      <w:r w:rsidR="002C39B7">
        <w:t>Ewentualne spory związane z wykonaniem umowy pomiędzy stronami będą rozstrzygane przez sąd właściwy dla siedziby Zamawiającego.</w:t>
      </w:r>
    </w:p>
    <w:p w14:paraId="693E1752" w14:textId="5DE864E4" w:rsidR="00EA7A55" w:rsidRDefault="002C39B7" w:rsidP="0034510A">
      <w:pPr>
        <w:pStyle w:val="Default"/>
        <w:ind w:left="284" w:hanging="284"/>
        <w:jc w:val="both"/>
      </w:pPr>
      <w:r>
        <w:lastRenderedPageBreak/>
        <w:t>3. Wykonawca ponosi pełną odpowiedzialność za szk</w:t>
      </w:r>
      <w:r w:rsidR="00B31AFF">
        <w:t>ody wyrządzone osobom trzecim w </w:t>
      </w:r>
      <w:r>
        <w:t>związku z realizacją przedmiotu umowy.</w:t>
      </w:r>
    </w:p>
    <w:p w14:paraId="4D92AE64" w14:textId="77777777" w:rsidR="00EA7A55" w:rsidRDefault="00EA7A55" w:rsidP="0034510A">
      <w:pPr>
        <w:pStyle w:val="Default"/>
        <w:ind w:left="284" w:hanging="284"/>
        <w:jc w:val="both"/>
      </w:pPr>
      <w:r>
        <w:t xml:space="preserve">4. </w:t>
      </w:r>
      <w:r w:rsidRPr="00EA7A55">
        <w:t>Wykonawca zobowiązany jest do niezwłocznego informowania Zamawiającego o każdej zmianie</w:t>
      </w:r>
      <w:r>
        <w:t xml:space="preserve"> </w:t>
      </w:r>
      <w:r w:rsidRPr="00EA7A55">
        <w:t>adresu siedziby i o każdej innej zmianie w działalności mogącej mieć wpływ na realizację</w:t>
      </w:r>
      <w:r>
        <w:t xml:space="preserve"> </w:t>
      </w:r>
      <w:r w:rsidRPr="00EA7A55">
        <w:t>umowy. Pisma nadane na ostatni ze znanych adresów stron uznaje się za skutecznie doręczone z</w:t>
      </w:r>
      <w:r>
        <w:t xml:space="preserve"> </w:t>
      </w:r>
      <w:r w:rsidRPr="00EA7A55">
        <w:t>dniem pierwszego awiz</w:t>
      </w:r>
      <w:r>
        <w:t>owani</w:t>
      </w:r>
      <w:r w:rsidRPr="00EA7A55">
        <w:t>a</w:t>
      </w:r>
      <w:r>
        <w:t xml:space="preserve"> przesyłki</w:t>
      </w:r>
      <w:r w:rsidRPr="00EA7A55">
        <w:t>.</w:t>
      </w:r>
    </w:p>
    <w:p w14:paraId="6804C209" w14:textId="54F7DA82" w:rsidR="002C39B7" w:rsidRPr="00A56021" w:rsidRDefault="00EA7A55" w:rsidP="0034510A">
      <w:pPr>
        <w:pStyle w:val="Default"/>
        <w:ind w:left="284" w:hanging="284"/>
        <w:jc w:val="both"/>
      </w:pPr>
      <w:r>
        <w:t xml:space="preserve">5. </w:t>
      </w:r>
      <w:r w:rsidRPr="00EA7A55">
        <w:t>W sprawach nieuregulowanych umową mają zastosowanie przepisy ustawy Prawo zamówień</w:t>
      </w:r>
      <w:r>
        <w:t xml:space="preserve"> </w:t>
      </w:r>
      <w:r w:rsidRPr="00EA7A55">
        <w:t>publicznych oraz przepisy Kodeksu cywilnego</w:t>
      </w:r>
      <w:r>
        <w:t>.</w:t>
      </w:r>
      <w:r w:rsidR="002C39B7">
        <w:t xml:space="preserve">  </w:t>
      </w:r>
    </w:p>
    <w:p w14:paraId="2E3D3BFC" w14:textId="21F8D522" w:rsidR="00EA7A55" w:rsidRDefault="00EA7A55" w:rsidP="0034510A">
      <w:pPr>
        <w:pStyle w:val="Default"/>
        <w:ind w:left="284" w:hanging="284"/>
        <w:jc w:val="both"/>
      </w:pPr>
      <w:r>
        <w:t>6</w:t>
      </w:r>
      <w:r w:rsidR="00AB5190" w:rsidRPr="00A56021">
        <w:t>. Niniejsza umowa stanowi informację publiczną w ro</w:t>
      </w:r>
      <w:r w:rsidR="00B31AFF">
        <w:t>zumieniu art. 3 ustawy z dnia 6 </w:t>
      </w:r>
      <w:r w:rsidR="00AB5190" w:rsidRPr="00A56021">
        <w:t>września 2001 r. o dostępie do informacji publicznej i podleg</w:t>
      </w:r>
      <w:r w:rsidR="00B31AFF">
        <w:t>a udostępnieniu na zasadach i w </w:t>
      </w:r>
      <w:r w:rsidR="00AB5190" w:rsidRPr="00A56021">
        <w:t>trybie określonym w ww. ustawi</w:t>
      </w:r>
      <w:r>
        <w:t>e.</w:t>
      </w:r>
    </w:p>
    <w:p w14:paraId="249EDAE9" w14:textId="233543E5" w:rsidR="00EA7A55" w:rsidRDefault="00EA7A55" w:rsidP="0034510A">
      <w:pPr>
        <w:pStyle w:val="Default"/>
        <w:ind w:left="284" w:hanging="284"/>
        <w:jc w:val="both"/>
      </w:pPr>
      <w:r>
        <w:t xml:space="preserve">7. </w:t>
      </w:r>
      <w:r w:rsidR="00AB5190" w:rsidRPr="00A56021">
        <w:t xml:space="preserve"> </w:t>
      </w:r>
      <w:r w:rsidRPr="00EA7A55">
        <w:t>Umowę sporządzono w dwóch jednobrzmiących egze</w:t>
      </w:r>
      <w:r w:rsidR="00DB69F0">
        <w:t xml:space="preserve">mplarzach po jednym egzemplarzu </w:t>
      </w:r>
      <w:r w:rsidRPr="00EA7A55">
        <w:t>dla każdej ze stron.</w:t>
      </w:r>
    </w:p>
    <w:p w14:paraId="3F84CCFF" w14:textId="2E289ECA" w:rsidR="00EA7A55" w:rsidRDefault="00EA7A55" w:rsidP="00EA7A55">
      <w:pPr>
        <w:pStyle w:val="Default"/>
      </w:pPr>
      <w:r>
        <w:t>8. Integralną częścią niniejszej umowy stanowią:</w:t>
      </w:r>
    </w:p>
    <w:p w14:paraId="64B92761" w14:textId="78D31C31" w:rsidR="00EA7A55" w:rsidRDefault="00EA7A55" w:rsidP="0034510A">
      <w:pPr>
        <w:pStyle w:val="Default"/>
        <w:ind w:left="284"/>
      </w:pPr>
      <w:r>
        <w:t>a) SIWZ wraz z załącznikami</w:t>
      </w:r>
    </w:p>
    <w:p w14:paraId="67606A19" w14:textId="09B205A3" w:rsidR="00EA7A55" w:rsidRDefault="00EA7A55" w:rsidP="0034510A">
      <w:pPr>
        <w:pStyle w:val="Default"/>
        <w:ind w:left="567" w:hanging="284"/>
      </w:pPr>
      <w:r>
        <w:t>b) oferta Wykonawcy</w:t>
      </w:r>
      <w:r w:rsidR="00DE0596">
        <w:t>.</w:t>
      </w:r>
    </w:p>
    <w:p w14:paraId="05C4BBD2" w14:textId="77777777" w:rsidR="00AB5190" w:rsidRPr="00A56021" w:rsidRDefault="00AB5190" w:rsidP="00AB5190">
      <w:pPr>
        <w:pStyle w:val="Default"/>
        <w:jc w:val="both"/>
      </w:pPr>
    </w:p>
    <w:p w14:paraId="1133C266" w14:textId="77777777" w:rsidR="00AB5190" w:rsidRDefault="00AB5190" w:rsidP="00AB51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FDF3DA7" w14:textId="77777777" w:rsidR="00B31AFF" w:rsidRPr="00A56021" w:rsidRDefault="00B31AFF" w:rsidP="00AB51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4EBE950" w14:textId="124D241C" w:rsidR="00CF766F" w:rsidRDefault="00EA7A55" w:rsidP="00EA7A55">
      <w:pPr>
        <w:autoSpaceDE w:val="0"/>
        <w:autoSpaceDN w:val="0"/>
        <w:adjustRightInd w:val="0"/>
        <w:jc w:val="both"/>
      </w:pPr>
      <w:r>
        <w:rPr>
          <w:sz w:val="24"/>
          <w:szCs w:val="24"/>
        </w:rPr>
        <w:tab/>
        <w:t>ZAMAWIAJĄCY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31AFF">
        <w:rPr>
          <w:sz w:val="24"/>
          <w:szCs w:val="24"/>
        </w:rPr>
        <w:t xml:space="preserve">           </w:t>
      </w:r>
      <w:r>
        <w:rPr>
          <w:sz w:val="24"/>
          <w:szCs w:val="24"/>
        </w:rPr>
        <w:t>WYKONAWCA</w:t>
      </w:r>
    </w:p>
    <w:sectPr w:rsidR="00CF766F" w:rsidSect="00B71745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2D6A5" w14:textId="77777777" w:rsidR="001F39B9" w:rsidRDefault="001F39B9">
      <w:r>
        <w:separator/>
      </w:r>
    </w:p>
  </w:endnote>
  <w:endnote w:type="continuationSeparator" w:id="0">
    <w:p w14:paraId="2111A51D" w14:textId="77777777" w:rsidR="001F39B9" w:rsidRDefault="001F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22572" w14:textId="77777777" w:rsidR="00B71745" w:rsidRDefault="00B71745" w:rsidP="00B71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035A56" w14:textId="77777777" w:rsidR="00B71745" w:rsidRDefault="00B71745" w:rsidP="00B7174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F6F8C" w14:textId="77777777" w:rsidR="00B71745" w:rsidRDefault="00B71745" w:rsidP="00B71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12A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7724DA" w14:textId="77777777" w:rsidR="00B71745" w:rsidRDefault="00B71745" w:rsidP="00B71745">
    <w:pPr>
      <w:pStyle w:val="Stopka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D7DF1" w14:textId="77777777" w:rsidR="001F39B9" w:rsidRDefault="001F39B9">
      <w:r>
        <w:separator/>
      </w:r>
    </w:p>
  </w:footnote>
  <w:footnote w:type="continuationSeparator" w:id="0">
    <w:p w14:paraId="016ADC9E" w14:textId="77777777" w:rsidR="001F39B9" w:rsidRDefault="001F3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3CD96" w14:textId="69D2ABED" w:rsidR="00D6675C" w:rsidRDefault="00AD12A9" w:rsidP="00D6675C">
    <w:pPr>
      <w:pStyle w:val="Nagwek"/>
      <w:rPr>
        <w:b/>
        <w:i/>
      </w:rPr>
    </w:pPr>
    <w:r>
      <w:rPr>
        <w:b/>
        <w:i/>
      </w:rPr>
      <w:t>ZNAK SPRAWY: ZP.271.11</w:t>
    </w:r>
    <w:r w:rsidR="00D6675C">
      <w:rPr>
        <w:b/>
        <w:i/>
      </w:rPr>
      <w:t>.2019</w:t>
    </w:r>
    <w:r w:rsidR="00D6675C">
      <w:rPr>
        <w:b/>
        <w:i/>
      </w:rPr>
      <w:tab/>
    </w:r>
    <w:r w:rsidR="00D6675C">
      <w:rPr>
        <w:b/>
        <w:i/>
      </w:rPr>
      <w:tab/>
      <w:t>Załącznik nr 8 do SIWZ</w:t>
    </w:r>
  </w:p>
  <w:p w14:paraId="2345AEB2" w14:textId="77777777" w:rsidR="00D6675C" w:rsidRDefault="00D667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F6F0D"/>
    <w:multiLevelType w:val="hybridMultilevel"/>
    <w:tmpl w:val="AD1A5F80"/>
    <w:lvl w:ilvl="0" w:tplc="34946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4081A7A"/>
    <w:multiLevelType w:val="hybridMultilevel"/>
    <w:tmpl w:val="416ACFAE"/>
    <w:lvl w:ilvl="0" w:tplc="E5B2A1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51456FE"/>
    <w:multiLevelType w:val="hybridMultilevel"/>
    <w:tmpl w:val="2F2ADAE2"/>
    <w:lvl w:ilvl="0" w:tplc="D152DA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897C7E"/>
    <w:multiLevelType w:val="hybridMultilevel"/>
    <w:tmpl w:val="098EFBAA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29432147"/>
    <w:multiLevelType w:val="hybridMultilevel"/>
    <w:tmpl w:val="A39404C0"/>
    <w:lvl w:ilvl="0" w:tplc="970E8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871C21"/>
    <w:multiLevelType w:val="hybridMultilevel"/>
    <w:tmpl w:val="BEE00D1C"/>
    <w:lvl w:ilvl="0" w:tplc="3C3C3B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30EA3166"/>
    <w:multiLevelType w:val="hybridMultilevel"/>
    <w:tmpl w:val="6B7AAC42"/>
    <w:lvl w:ilvl="0" w:tplc="EC84302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812274"/>
    <w:multiLevelType w:val="hybridMultilevel"/>
    <w:tmpl w:val="C8FC2A84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C961E6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B016608"/>
    <w:multiLevelType w:val="hybridMultilevel"/>
    <w:tmpl w:val="6374AFE8"/>
    <w:lvl w:ilvl="0" w:tplc="F9501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8B02D9"/>
    <w:multiLevelType w:val="hybridMultilevel"/>
    <w:tmpl w:val="C0DA1C32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437C1C46"/>
    <w:multiLevelType w:val="hybridMultilevel"/>
    <w:tmpl w:val="759EC4A8"/>
    <w:lvl w:ilvl="0" w:tplc="2B0A96E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1B1783"/>
    <w:multiLevelType w:val="hybridMultilevel"/>
    <w:tmpl w:val="83747C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51D765FF"/>
    <w:multiLevelType w:val="hybridMultilevel"/>
    <w:tmpl w:val="0A0488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A688C"/>
    <w:multiLevelType w:val="hybridMultilevel"/>
    <w:tmpl w:val="1B68DCC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0D7D5E"/>
    <w:multiLevelType w:val="hybridMultilevel"/>
    <w:tmpl w:val="4BF43096"/>
    <w:lvl w:ilvl="0" w:tplc="419C5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 w15:restartNumberingAfterBreak="0">
    <w:nsid w:val="6BFB5B2B"/>
    <w:multiLevelType w:val="hybridMultilevel"/>
    <w:tmpl w:val="868AFF4C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6FE56765"/>
    <w:multiLevelType w:val="hybridMultilevel"/>
    <w:tmpl w:val="A8F43088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140F40"/>
    <w:multiLevelType w:val="hybridMultilevel"/>
    <w:tmpl w:val="7542C4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 w:numId="19">
    <w:abstractNumId w:val="17"/>
  </w:num>
  <w:num w:numId="20">
    <w:abstractNumId w:val="0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8"/>
  <w:displayHorizontalDrawingGridEvery w:val="0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190"/>
    <w:rsid w:val="00041012"/>
    <w:rsid w:val="000A741E"/>
    <w:rsid w:val="00115928"/>
    <w:rsid w:val="00136354"/>
    <w:rsid w:val="00171758"/>
    <w:rsid w:val="001C3A11"/>
    <w:rsid w:val="001D300B"/>
    <w:rsid w:val="001F044A"/>
    <w:rsid w:val="001F39B9"/>
    <w:rsid w:val="00201C86"/>
    <w:rsid w:val="00217CE5"/>
    <w:rsid w:val="002247AA"/>
    <w:rsid w:val="00232395"/>
    <w:rsid w:val="0029163E"/>
    <w:rsid w:val="00296E93"/>
    <w:rsid w:val="002A24F4"/>
    <w:rsid w:val="002B7B84"/>
    <w:rsid w:val="002C39B7"/>
    <w:rsid w:val="002E7931"/>
    <w:rsid w:val="003324B8"/>
    <w:rsid w:val="0034510A"/>
    <w:rsid w:val="003D30A1"/>
    <w:rsid w:val="00447D0C"/>
    <w:rsid w:val="004633A9"/>
    <w:rsid w:val="00483C24"/>
    <w:rsid w:val="004D0B59"/>
    <w:rsid w:val="004E1C20"/>
    <w:rsid w:val="00512687"/>
    <w:rsid w:val="005E182B"/>
    <w:rsid w:val="00694C3E"/>
    <w:rsid w:val="006B1B5A"/>
    <w:rsid w:val="007355AA"/>
    <w:rsid w:val="00763E87"/>
    <w:rsid w:val="007C2965"/>
    <w:rsid w:val="007D7723"/>
    <w:rsid w:val="00856007"/>
    <w:rsid w:val="00856BEF"/>
    <w:rsid w:val="00861FE0"/>
    <w:rsid w:val="008E437E"/>
    <w:rsid w:val="009E1191"/>
    <w:rsid w:val="00A515A7"/>
    <w:rsid w:val="00A56021"/>
    <w:rsid w:val="00AA4BCE"/>
    <w:rsid w:val="00AB5190"/>
    <w:rsid w:val="00AD12A9"/>
    <w:rsid w:val="00B02152"/>
    <w:rsid w:val="00B04180"/>
    <w:rsid w:val="00B31AFF"/>
    <w:rsid w:val="00B52E5E"/>
    <w:rsid w:val="00B71524"/>
    <w:rsid w:val="00B71745"/>
    <w:rsid w:val="00BF0F33"/>
    <w:rsid w:val="00C04DFD"/>
    <w:rsid w:val="00C42C5C"/>
    <w:rsid w:val="00CF766F"/>
    <w:rsid w:val="00D53928"/>
    <w:rsid w:val="00D63853"/>
    <w:rsid w:val="00D6675C"/>
    <w:rsid w:val="00D67A07"/>
    <w:rsid w:val="00D81EA4"/>
    <w:rsid w:val="00DB69F0"/>
    <w:rsid w:val="00DE0596"/>
    <w:rsid w:val="00E23FB6"/>
    <w:rsid w:val="00E84426"/>
    <w:rsid w:val="00EA7A55"/>
    <w:rsid w:val="00EB7AF6"/>
    <w:rsid w:val="00F20757"/>
    <w:rsid w:val="00F44034"/>
    <w:rsid w:val="00F44B22"/>
    <w:rsid w:val="00FD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A4AE"/>
  <w15:docId w15:val="{26C1FF29-4DC3-477B-9FF8-4CEE0780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19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60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AB5190"/>
  </w:style>
  <w:style w:type="paragraph" w:styleId="Stopka">
    <w:name w:val="footer"/>
    <w:basedOn w:val="Normalny"/>
    <w:link w:val="StopkaZnak"/>
    <w:rsid w:val="00AB51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5190"/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AB51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B519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AB519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styleId="Akapitzlist">
    <w:name w:val="List Paragraph"/>
    <w:basedOn w:val="Normalny"/>
    <w:uiPriority w:val="34"/>
    <w:qFormat/>
    <w:rsid w:val="00483C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4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0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034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0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03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0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034"/>
    <w:rPr>
      <w:rFonts w:ascii="Tahoma" w:eastAsia="Times New Roman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60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66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675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3495</Words>
  <Characters>20971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31</cp:revision>
  <cp:lastPrinted>2019-11-07T14:04:00Z</cp:lastPrinted>
  <dcterms:created xsi:type="dcterms:W3CDTF">2019-11-27T07:46:00Z</dcterms:created>
  <dcterms:modified xsi:type="dcterms:W3CDTF">2019-12-11T11:39:00Z</dcterms:modified>
</cp:coreProperties>
</file>